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B1145" w:rsidRPr="00C10B45" w:rsidRDefault="001E0ADD">
      <w:pPr>
        <w:pStyle w:val="Normale1"/>
        <w:spacing w:line="240" w:lineRule="auto"/>
        <w:jc w:val="center"/>
        <w:rPr>
          <w:rFonts w:ascii="Calibri" w:hAnsi="Calibri"/>
          <w:b/>
          <w:color w:val="auto"/>
          <w:sz w:val="40"/>
        </w:rPr>
      </w:pPr>
      <w:r w:rsidRPr="00C10B45">
        <w:rPr>
          <w:rFonts w:ascii="Calibri" w:hAnsi="Calibri"/>
          <w:b/>
          <w:color w:val="auto"/>
          <w:sz w:val="40"/>
        </w:rPr>
        <w:t>Scheda progetto</w:t>
      </w:r>
    </w:p>
    <w:p w:rsidR="003B39CD" w:rsidRPr="00C10B45" w:rsidRDefault="003B39CD" w:rsidP="002F60F7">
      <w:pPr>
        <w:pStyle w:val="Normale1"/>
        <w:spacing w:line="240" w:lineRule="auto"/>
        <w:rPr>
          <w:rFonts w:ascii="Calibri" w:hAnsi="Calibri"/>
          <w:color w:val="auto"/>
        </w:rPr>
      </w:pPr>
    </w:p>
    <w:p w:rsidR="003B39CD" w:rsidRPr="00C10B45" w:rsidRDefault="00384BE6">
      <w:pPr>
        <w:pStyle w:val="Normale1"/>
        <w:spacing w:line="240" w:lineRule="auto"/>
        <w:jc w:val="center"/>
        <w:rPr>
          <w:rFonts w:ascii="Calibri" w:hAnsi="Calibri"/>
          <w:color w:val="auto"/>
        </w:rPr>
      </w:pPr>
      <w:r w:rsidRPr="00C10B45">
        <w:rPr>
          <w:rFonts w:ascii="Calibri" w:hAnsi="Calibri"/>
          <w:color w:val="auto"/>
        </w:rPr>
        <w:t>(su carta intestata scuola)</w:t>
      </w:r>
    </w:p>
    <w:p w:rsidR="003B39CD" w:rsidRPr="00C10B45" w:rsidRDefault="003B39CD">
      <w:pPr>
        <w:pStyle w:val="Normale1"/>
        <w:rPr>
          <w:rFonts w:ascii="Calibri" w:hAnsi="Calibri"/>
          <w:color w:val="auto"/>
        </w:rPr>
      </w:pPr>
    </w:p>
    <w:p w:rsidR="00BE7E32" w:rsidRPr="00C10B45" w:rsidRDefault="00BE7E32" w:rsidP="003B1145">
      <w:pPr>
        <w:pStyle w:val="Normale1"/>
        <w:spacing w:line="240" w:lineRule="auto"/>
        <w:rPr>
          <w:rFonts w:ascii="Calibri" w:eastAsia="Times New Roman" w:hAnsi="Calibri" w:cs="Times New Roman"/>
          <w:b/>
          <w:color w:val="auto"/>
          <w:sz w:val="24"/>
          <w:szCs w:val="24"/>
        </w:rPr>
      </w:pPr>
    </w:p>
    <w:p w:rsidR="00BE7E32" w:rsidRPr="00C10B45" w:rsidRDefault="00BE7E32" w:rsidP="003B1145">
      <w:pPr>
        <w:pStyle w:val="Normale1"/>
        <w:spacing w:line="240" w:lineRule="auto"/>
        <w:jc w:val="right"/>
        <w:rPr>
          <w:rFonts w:ascii="Calibri" w:eastAsia="Times New Roman" w:hAnsi="Calibri" w:cs="Times New Roman"/>
          <w:b/>
          <w:color w:val="auto"/>
          <w:sz w:val="24"/>
          <w:szCs w:val="24"/>
        </w:rPr>
      </w:pPr>
    </w:p>
    <w:p w:rsidR="003B1145" w:rsidRPr="00C10B45" w:rsidRDefault="001E0ADD" w:rsidP="003B1145">
      <w:pPr>
        <w:pStyle w:val="Normale1"/>
        <w:spacing w:line="240" w:lineRule="auto"/>
        <w:jc w:val="right"/>
        <w:rPr>
          <w:rFonts w:ascii="Calibri" w:eastAsia="Times New Roman" w:hAnsi="Calibri" w:cs="Times New Roman"/>
          <w:b/>
          <w:color w:val="auto"/>
          <w:sz w:val="24"/>
          <w:szCs w:val="24"/>
        </w:rPr>
      </w:pPr>
      <w:r w:rsidRPr="00C10B45">
        <w:rPr>
          <w:rFonts w:ascii="Calibri" w:eastAsia="Times New Roman" w:hAnsi="Calibri" w:cs="Times New Roman"/>
          <w:b/>
          <w:color w:val="auto"/>
          <w:sz w:val="24"/>
          <w:szCs w:val="24"/>
        </w:rPr>
        <w:t>Ufficio Scolastico Regionale</w:t>
      </w:r>
      <w:r w:rsidR="00BE7E32" w:rsidRPr="00C10B45">
        <w:rPr>
          <w:rFonts w:ascii="Calibri" w:eastAsia="Times New Roman" w:hAnsi="Calibri" w:cs="Times New Roman"/>
          <w:b/>
          <w:color w:val="auto"/>
          <w:sz w:val="24"/>
          <w:szCs w:val="24"/>
        </w:rPr>
        <w:t xml:space="preserve"> </w:t>
      </w:r>
      <w:r w:rsidR="00120F99" w:rsidRPr="00C10B45">
        <w:rPr>
          <w:rFonts w:ascii="Calibri" w:eastAsia="Times New Roman" w:hAnsi="Calibri" w:cs="Times New Roman"/>
          <w:b/>
          <w:color w:val="auto"/>
          <w:sz w:val="24"/>
          <w:szCs w:val="24"/>
        </w:rPr>
        <w:t xml:space="preserve">per le Marche </w:t>
      </w:r>
    </w:p>
    <w:p w:rsidR="00826382" w:rsidRPr="00C10B45" w:rsidRDefault="00120F99" w:rsidP="009206FB">
      <w:pPr>
        <w:pStyle w:val="Normale1"/>
        <w:spacing w:line="240" w:lineRule="auto"/>
        <w:ind w:left="1134" w:hanging="1134"/>
        <w:jc w:val="right"/>
        <w:rPr>
          <w:rFonts w:ascii="Calibri" w:eastAsia="Times New Roman" w:hAnsi="Calibri" w:cs="Times New Roman"/>
          <w:b/>
          <w:color w:val="auto"/>
          <w:sz w:val="24"/>
          <w:szCs w:val="24"/>
        </w:rPr>
      </w:pPr>
      <w:r w:rsidRPr="00120F99">
        <w:t xml:space="preserve"> </w:t>
      </w:r>
      <w:hyperlink r:id="rId9" w:history="1">
        <w:r w:rsidRPr="003C2A96">
          <w:rPr>
            <w:rStyle w:val="Collegamentoipertestuale"/>
            <w:rFonts w:cs="Arial"/>
          </w:rPr>
          <w:t>drma@postacert.istruzione.it</w:t>
        </w:r>
      </w:hyperlink>
      <w:r>
        <w:t xml:space="preserve"> </w:t>
      </w:r>
      <w:r w:rsidR="004A49B2">
        <w:t xml:space="preserve"> </w:t>
      </w:r>
    </w:p>
    <w:p w:rsidR="00826382" w:rsidRPr="00C10B45" w:rsidRDefault="00826382" w:rsidP="006C26C2">
      <w:pPr>
        <w:pStyle w:val="Normale1"/>
        <w:spacing w:line="240" w:lineRule="auto"/>
        <w:ind w:left="1134" w:hanging="1134"/>
        <w:jc w:val="both"/>
        <w:rPr>
          <w:rFonts w:ascii="Calibri" w:eastAsia="Times New Roman" w:hAnsi="Calibri" w:cs="Times New Roman"/>
          <w:b/>
          <w:color w:val="auto"/>
          <w:sz w:val="24"/>
          <w:szCs w:val="24"/>
        </w:rPr>
      </w:pPr>
    </w:p>
    <w:p w:rsidR="003B1145" w:rsidRPr="00C10B45" w:rsidRDefault="003B1145" w:rsidP="001E0ADD">
      <w:pPr>
        <w:pStyle w:val="Normale1"/>
        <w:spacing w:line="240" w:lineRule="auto"/>
        <w:ind w:left="1134" w:hanging="1134"/>
        <w:jc w:val="both"/>
        <w:rPr>
          <w:rFonts w:ascii="Calibri" w:eastAsia="Times New Roman" w:hAnsi="Calibri" w:cs="Times New Roman"/>
          <w:b/>
          <w:color w:val="auto"/>
          <w:sz w:val="24"/>
          <w:szCs w:val="24"/>
        </w:rPr>
      </w:pPr>
      <w:r w:rsidRPr="00C10B45">
        <w:rPr>
          <w:rFonts w:ascii="Calibri" w:eastAsia="Times New Roman" w:hAnsi="Calibri" w:cs="Times New Roman"/>
          <w:b/>
          <w:color w:val="auto"/>
          <w:sz w:val="24"/>
          <w:szCs w:val="24"/>
        </w:rPr>
        <w:t>Oggetto:</w:t>
      </w:r>
      <w:r w:rsidR="001E0ADD" w:rsidRPr="00C10B45">
        <w:rPr>
          <w:rFonts w:ascii="Calibri" w:eastAsia="Times New Roman" w:hAnsi="Calibri" w:cs="Times New Roman"/>
          <w:b/>
          <w:color w:val="auto"/>
          <w:sz w:val="24"/>
          <w:szCs w:val="24"/>
        </w:rPr>
        <w:t xml:space="preserve"> - </w:t>
      </w:r>
      <w:r w:rsidRPr="00C10B45">
        <w:rPr>
          <w:rFonts w:ascii="Calibri" w:eastAsia="Times New Roman" w:hAnsi="Calibri" w:cs="Times New Roman"/>
          <w:b/>
          <w:color w:val="auto"/>
          <w:sz w:val="24"/>
          <w:szCs w:val="24"/>
        </w:rPr>
        <w:t>Proposta progettuale</w:t>
      </w:r>
      <w:r w:rsidR="00AF1FE5" w:rsidRPr="00C10B45">
        <w:rPr>
          <w:rFonts w:ascii="Calibri" w:eastAsia="Times New Roman" w:hAnsi="Calibri" w:cs="Times New Roman"/>
          <w:b/>
          <w:color w:val="auto"/>
          <w:sz w:val="24"/>
          <w:szCs w:val="24"/>
        </w:rPr>
        <w:t>/Candidatura</w:t>
      </w:r>
      <w:r w:rsidR="005E51DC" w:rsidRPr="00C10B45">
        <w:rPr>
          <w:rFonts w:ascii="Calibri" w:eastAsia="Times New Roman" w:hAnsi="Calibri" w:cs="Times New Roman"/>
          <w:b/>
          <w:color w:val="auto"/>
          <w:sz w:val="24"/>
          <w:szCs w:val="24"/>
        </w:rPr>
        <w:t xml:space="preserve"> </w:t>
      </w:r>
      <w:r w:rsidRPr="00C10B45">
        <w:rPr>
          <w:rFonts w:ascii="Calibri" w:eastAsia="Times New Roman" w:hAnsi="Calibri" w:cs="Times New Roman"/>
          <w:b/>
          <w:color w:val="auto"/>
          <w:sz w:val="24"/>
          <w:szCs w:val="24"/>
        </w:rPr>
        <w:t xml:space="preserve"> </w:t>
      </w:r>
    </w:p>
    <w:p w:rsidR="003B1145" w:rsidRPr="00C10B45" w:rsidRDefault="003B1145" w:rsidP="003B1145">
      <w:pPr>
        <w:pStyle w:val="Normale1"/>
        <w:rPr>
          <w:rFonts w:ascii="Calibri" w:hAnsi="Calibri" w:cs="Times New Roman"/>
          <w:color w:val="auto"/>
          <w:sz w:val="24"/>
          <w:szCs w:val="24"/>
        </w:rPr>
      </w:pPr>
    </w:p>
    <w:p w:rsidR="003B1145" w:rsidRPr="00C10B45" w:rsidRDefault="005E51DC" w:rsidP="003B1145">
      <w:pPr>
        <w:pStyle w:val="Normale1"/>
        <w:spacing w:line="240" w:lineRule="auto"/>
        <w:jc w:val="both"/>
        <w:rPr>
          <w:rFonts w:ascii="Calibri" w:hAnsi="Calibri" w:cs="Times New Roman"/>
          <w:color w:val="auto"/>
          <w:sz w:val="24"/>
          <w:szCs w:val="24"/>
        </w:rPr>
      </w:pPr>
      <w:r w:rsidRPr="00C10B45">
        <w:rPr>
          <w:rFonts w:ascii="Calibri" w:eastAsia="Times New Roman" w:hAnsi="Calibri" w:cs="Times New Roman"/>
          <w:b/>
          <w:color w:val="auto"/>
          <w:sz w:val="24"/>
          <w:szCs w:val="24"/>
        </w:rPr>
        <w:t xml:space="preserve">Anagrafica scuola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1E0ADD" w:rsidRPr="001E0ADD" w:rsidTr="00C10B45">
        <w:trPr>
          <w:trHeight w:val="276"/>
        </w:trPr>
        <w:tc>
          <w:tcPr>
            <w:tcW w:w="2660" w:type="dxa"/>
            <w:shd w:val="clear" w:color="auto" w:fill="auto"/>
            <w:vAlign w:val="center"/>
          </w:tcPr>
          <w:p w:rsidR="006C1032" w:rsidRPr="00C10B45" w:rsidRDefault="006C1032" w:rsidP="00C10B45">
            <w:pPr>
              <w:pStyle w:val="Normale1"/>
              <w:spacing w:line="360" w:lineRule="auto"/>
              <w:jc w:val="both"/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</w:pPr>
            <w:r w:rsidRPr="00C10B45"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  <w:t>Denominazione scuola</w:t>
            </w:r>
          </w:p>
        </w:tc>
        <w:tc>
          <w:tcPr>
            <w:tcW w:w="7118" w:type="dxa"/>
            <w:shd w:val="clear" w:color="auto" w:fill="auto"/>
            <w:vAlign w:val="center"/>
          </w:tcPr>
          <w:p w:rsidR="006C1032" w:rsidRPr="00C10B45" w:rsidRDefault="006C1032" w:rsidP="00C10B45">
            <w:pPr>
              <w:pStyle w:val="Normale1"/>
              <w:spacing w:line="360" w:lineRule="auto"/>
              <w:jc w:val="both"/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</w:pPr>
          </w:p>
        </w:tc>
      </w:tr>
      <w:tr w:rsidR="001E0ADD" w:rsidRPr="001E0ADD" w:rsidTr="00C10B45">
        <w:trPr>
          <w:trHeight w:val="276"/>
        </w:trPr>
        <w:tc>
          <w:tcPr>
            <w:tcW w:w="2660" w:type="dxa"/>
            <w:shd w:val="clear" w:color="auto" w:fill="auto"/>
            <w:vAlign w:val="center"/>
          </w:tcPr>
          <w:p w:rsidR="006C1032" w:rsidRPr="00C10B45" w:rsidRDefault="006C1032" w:rsidP="00C10B45">
            <w:pPr>
              <w:pStyle w:val="Normale1"/>
              <w:spacing w:line="360" w:lineRule="auto"/>
              <w:jc w:val="both"/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</w:pPr>
            <w:r w:rsidRPr="00C10B45"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  <w:t>Provincia di</w:t>
            </w:r>
          </w:p>
        </w:tc>
        <w:tc>
          <w:tcPr>
            <w:tcW w:w="7118" w:type="dxa"/>
            <w:shd w:val="clear" w:color="auto" w:fill="auto"/>
            <w:vAlign w:val="center"/>
          </w:tcPr>
          <w:p w:rsidR="006C1032" w:rsidRPr="00C10B45" w:rsidRDefault="006C1032" w:rsidP="00C10B45">
            <w:pPr>
              <w:pStyle w:val="Normale1"/>
              <w:spacing w:line="360" w:lineRule="auto"/>
              <w:jc w:val="both"/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</w:pPr>
          </w:p>
        </w:tc>
      </w:tr>
      <w:tr w:rsidR="001E0ADD" w:rsidRPr="001E0ADD" w:rsidTr="00C10B45">
        <w:trPr>
          <w:trHeight w:val="276"/>
        </w:trPr>
        <w:tc>
          <w:tcPr>
            <w:tcW w:w="2660" w:type="dxa"/>
            <w:shd w:val="clear" w:color="auto" w:fill="auto"/>
            <w:vAlign w:val="center"/>
          </w:tcPr>
          <w:p w:rsidR="006C1032" w:rsidRPr="00C10B45" w:rsidRDefault="006C1032" w:rsidP="00C10B45">
            <w:pPr>
              <w:pStyle w:val="Normale1"/>
              <w:spacing w:line="360" w:lineRule="auto"/>
              <w:jc w:val="both"/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</w:pPr>
            <w:r w:rsidRPr="00C10B45"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  <w:t>Comune</w:t>
            </w:r>
          </w:p>
        </w:tc>
        <w:tc>
          <w:tcPr>
            <w:tcW w:w="7118" w:type="dxa"/>
            <w:shd w:val="clear" w:color="auto" w:fill="auto"/>
            <w:vAlign w:val="center"/>
          </w:tcPr>
          <w:p w:rsidR="006C1032" w:rsidRPr="00C10B45" w:rsidRDefault="006C1032" w:rsidP="00C10B45">
            <w:pPr>
              <w:pStyle w:val="Normale1"/>
              <w:spacing w:line="360" w:lineRule="auto"/>
              <w:jc w:val="both"/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</w:pPr>
          </w:p>
        </w:tc>
      </w:tr>
      <w:tr w:rsidR="001E0ADD" w:rsidRPr="001E0ADD" w:rsidTr="00C10B45">
        <w:trPr>
          <w:trHeight w:val="276"/>
        </w:trPr>
        <w:tc>
          <w:tcPr>
            <w:tcW w:w="2660" w:type="dxa"/>
            <w:shd w:val="clear" w:color="auto" w:fill="auto"/>
            <w:vAlign w:val="center"/>
          </w:tcPr>
          <w:p w:rsidR="006C1032" w:rsidRPr="00C10B45" w:rsidRDefault="006C1032" w:rsidP="00C10B45">
            <w:pPr>
              <w:pStyle w:val="Normale1"/>
              <w:spacing w:line="360" w:lineRule="auto"/>
              <w:jc w:val="both"/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</w:pPr>
            <w:r w:rsidRPr="00C10B45"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  <w:t>Indirizzo</w:t>
            </w:r>
          </w:p>
        </w:tc>
        <w:tc>
          <w:tcPr>
            <w:tcW w:w="7118" w:type="dxa"/>
            <w:shd w:val="clear" w:color="auto" w:fill="auto"/>
            <w:vAlign w:val="center"/>
          </w:tcPr>
          <w:p w:rsidR="006C1032" w:rsidRPr="00C10B45" w:rsidRDefault="006C1032" w:rsidP="00C10B45">
            <w:pPr>
              <w:pStyle w:val="Normale1"/>
              <w:spacing w:line="360" w:lineRule="auto"/>
              <w:jc w:val="both"/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</w:pPr>
          </w:p>
        </w:tc>
      </w:tr>
      <w:tr w:rsidR="001E0ADD" w:rsidRPr="001E0ADD" w:rsidTr="00C10B45">
        <w:trPr>
          <w:trHeight w:val="276"/>
        </w:trPr>
        <w:tc>
          <w:tcPr>
            <w:tcW w:w="2660" w:type="dxa"/>
            <w:shd w:val="clear" w:color="auto" w:fill="auto"/>
            <w:vAlign w:val="center"/>
          </w:tcPr>
          <w:p w:rsidR="006C1032" w:rsidRPr="00C10B45" w:rsidRDefault="006C1032" w:rsidP="00C10B45">
            <w:pPr>
              <w:pStyle w:val="Normale1"/>
              <w:spacing w:line="360" w:lineRule="auto"/>
              <w:jc w:val="both"/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</w:pPr>
            <w:r w:rsidRPr="00C10B45"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  <w:t xml:space="preserve">Tel. </w:t>
            </w:r>
          </w:p>
        </w:tc>
        <w:tc>
          <w:tcPr>
            <w:tcW w:w="7118" w:type="dxa"/>
            <w:shd w:val="clear" w:color="auto" w:fill="auto"/>
            <w:vAlign w:val="center"/>
          </w:tcPr>
          <w:p w:rsidR="006C1032" w:rsidRPr="00C10B45" w:rsidRDefault="006C1032" w:rsidP="00C10B45">
            <w:pPr>
              <w:pStyle w:val="Normale1"/>
              <w:spacing w:line="360" w:lineRule="auto"/>
              <w:jc w:val="both"/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</w:pPr>
          </w:p>
        </w:tc>
      </w:tr>
      <w:tr w:rsidR="001E0ADD" w:rsidRPr="001E0ADD" w:rsidTr="00C10B45">
        <w:trPr>
          <w:trHeight w:val="276"/>
        </w:trPr>
        <w:tc>
          <w:tcPr>
            <w:tcW w:w="2660" w:type="dxa"/>
            <w:shd w:val="clear" w:color="auto" w:fill="auto"/>
            <w:vAlign w:val="center"/>
          </w:tcPr>
          <w:p w:rsidR="006C1032" w:rsidRPr="00C10B45" w:rsidRDefault="006C1032" w:rsidP="00C10B45">
            <w:pPr>
              <w:pStyle w:val="Normale1"/>
              <w:spacing w:line="360" w:lineRule="auto"/>
              <w:jc w:val="both"/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</w:pPr>
            <w:r w:rsidRPr="00C10B45"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  <w:t>PEC:</w:t>
            </w:r>
          </w:p>
        </w:tc>
        <w:tc>
          <w:tcPr>
            <w:tcW w:w="7118" w:type="dxa"/>
            <w:shd w:val="clear" w:color="auto" w:fill="auto"/>
            <w:vAlign w:val="center"/>
          </w:tcPr>
          <w:p w:rsidR="006C1032" w:rsidRPr="00C10B45" w:rsidRDefault="006C1032" w:rsidP="00C10B45">
            <w:pPr>
              <w:pStyle w:val="Normale1"/>
              <w:spacing w:line="360" w:lineRule="auto"/>
              <w:jc w:val="both"/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</w:pPr>
          </w:p>
        </w:tc>
      </w:tr>
      <w:tr w:rsidR="001E0ADD" w:rsidRPr="001E0ADD" w:rsidTr="00C10B45">
        <w:trPr>
          <w:trHeight w:val="276"/>
        </w:trPr>
        <w:tc>
          <w:tcPr>
            <w:tcW w:w="2660" w:type="dxa"/>
            <w:shd w:val="clear" w:color="auto" w:fill="auto"/>
            <w:vAlign w:val="center"/>
          </w:tcPr>
          <w:p w:rsidR="006C1032" w:rsidRPr="00C10B45" w:rsidRDefault="006C1032" w:rsidP="00C10B45">
            <w:pPr>
              <w:pStyle w:val="Normale1"/>
              <w:spacing w:line="360" w:lineRule="auto"/>
              <w:jc w:val="both"/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</w:pPr>
            <w:r w:rsidRPr="00C10B45"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  <w:t>PEO:</w:t>
            </w:r>
          </w:p>
        </w:tc>
        <w:tc>
          <w:tcPr>
            <w:tcW w:w="7118" w:type="dxa"/>
            <w:shd w:val="clear" w:color="auto" w:fill="auto"/>
            <w:vAlign w:val="center"/>
          </w:tcPr>
          <w:p w:rsidR="006C1032" w:rsidRPr="00C10B45" w:rsidRDefault="006C1032" w:rsidP="00C10B45">
            <w:pPr>
              <w:pStyle w:val="Normale1"/>
              <w:spacing w:line="360" w:lineRule="auto"/>
              <w:jc w:val="both"/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</w:pPr>
          </w:p>
        </w:tc>
      </w:tr>
    </w:tbl>
    <w:p w:rsidR="00251AB8" w:rsidRPr="00C10B45" w:rsidRDefault="00251AB8" w:rsidP="003B1145">
      <w:pPr>
        <w:pStyle w:val="Normale1"/>
        <w:spacing w:line="240" w:lineRule="auto"/>
        <w:jc w:val="both"/>
        <w:rPr>
          <w:rFonts w:ascii="Calibri" w:hAnsi="Calibri" w:cs="Times New Roman"/>
          <w:color w:val="auto"/>
          <w:sz w:val="24"/>
          <w:szCs w:val="24"/>
        </w:rPr>
      </w:pPr>
    </w:p>
    <w:tbl>
      <w:tblPr>
        <w:tblW w:w="9673" w:type="dxa"/>
        <w:tblInd w:w="-42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12"/>
        <w:gridCol w:w="2375"/>
        <w:gridCol w:w="2693"/>
        <w:gridCol w:w="2693"/>
      </w:tblGrid>
      <w:tr w:rsidR="00E24D87" w:rsidRPr="001E0ADD" w:rsidTr="00C10B45"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06FB" w:rsidRPr="00C10B45" w:rsidRDefault="009206FB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  <w:t>CM: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06FB" w:rsidRPr="00C10B45" w:rsidRDefault="009206FB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  <w:t>CF: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06FB" w:rsidRPr="00C10B45" w:rsidRDefault="009206FB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eastAsia="Times New Roman" w:hAnsi="Calibri" w:cs="Times New Roman"/>
                <w:b/>
                <w:color w:val="auto"/>
                <w:sz w:val="24"/>
                <w:szCs w:val="24"/>
              </w:rPr>
              <w:t>Codice Tesoreria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06FB" w:rsidRPr="00C10B45" w:rsidRDefault="009206FB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color w:val="auto"/>
                <w:sz w:val="24"/>
                <w:szCs w:val="24"/>
              </w:rPr>
              <w:t xml:space="preserve"> </w:t>
            </w:r>
            <w:r w:rsidRPr="00C10B45"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  <w:t>Conto Tesoreria</w:t>
            </w:r>
          </w:p>
        </w:tc>
      </w:tr>
      <w:tr w:rsidR="00E24D87" w:rsidRPr="001E0ADD" w:rsidTr="00C10B45"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06FB" w:rsidRPr="00C10B45" w:rsidRDefault="009206FB" w:rsidP="009206FB">
            <w:pPr>
              <w:pStyle w:val="Normale1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06FB" w:rsidRPr="00C10B45" w:rsidRDefault="009206FB" w:rsidP="009206FB">
            <w:pPr>
              <w:pStyle w:val="Normale1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06FB" w:rsidRPr="00C10B45" w:rsidRDefault="009206FB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06FB" w:rsidRPr="00C10B45" w:rsidRDefault="009206FB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</w:pPr>
          </w:p>
        </w:tc>
      </w:tr>
    </w:tbl>
    <w:p w:rsidR="003B1145" w:rsidRPr="00C10B45" w:rsidRDefault="003B1145" w:rsidP="003B1145">
      <w:pPr>
        <w:pStyle w:val="Normale1"/>
        <w:spacing w:line="240" w:lineRule="auto"/>
        <w:jc w:val="both"/>
        <w:rPr>
          <w:rFonts w:ascii="Calibri" w:hAnsi="Calibri" w:cs="Times New Roman"/>
          <w:color w:val="auto"/>
          <w:sz w:val="24"/>
          <w:szCs w:val="24"/>
        </w:rPr>
      </w:pPr>
      <w:r w:rsidRPr="00C10B45">
        <w:rPr>
          <w:rFonts w:ascii="Calibri" w:eastAsia="Times New Roman" w:hAnsi="Calibri" w:cs="Times New Roman"/>
          <w:b/>
          <w:color w:val="auto"/>
          <w:sz w:val="24"/>
          <w:szCs w:val="24"/>
        </w:rPr>
        <w:t xml:space="preserve"> </w:t>
      </w:r>
    </w:p>
    <w:p w:rsidR="005E51DC" w:rsidRPr="00C10B45" w:rsidRDefault="005E51DC" w:rsidP="00AF1FE5">
      <w:pPr>
        <w:pStyle w:val="Normale1"/>
        <w:tabs>
          <w:tab w:val="center" w:pos="7380"/>
        </w:tabs>
        <w:rPr>
          <w:rFonts w:ascii="Calibri" w:hAnsi="Calibri" w:cs="Times New Roman"/>
          <w:b/>
          <w:i/>
          <w:color w:val="auto"/>
          <w:sz w:val="24"/>
          <w:szCs w:val="24"/>
        </w:rPr>
      </w:pPr>
    </w:p>
    <w:p w:rsidR="005E51DC" w:rsidRPr="00C10B45" w:rsidRDefault="005E51DC" w:rsidP="00AF1FE5">
      <w:pPr>
        <w:pStyle w:val="Normale1"/>
        <w:tabs>
          <w:tab w:val="center" w:pos="7380"/>
        </w:tabs>
        <w:rPr>
          <w:rFonts w:ascii="Calibri" w:hAnsi="Calibri" w:cs="Times New Roman"/>
          <w:b/>
          <w:i/>
          <w:color w:val="auto"/>
          <w:sz w:val="24"/>
          <w:szCs w:val="24"/>
        </w:rPr>
      </w:pPr>
    </w:p>
    <w:p w:rsidR="005E51DC" w:rsidRPr="00C10B45" w:rsidRDefault="005E51DC" w:rsidP="00AF1FE5">
      <w:pPr>
        <w:pStyle w:val="Normale1"/>
        <w:tabs>
          <w:tab w:val="center" w:pos="7380"/>
        </w:tabs>
        <w:rPr>
          <w:rFonts w:ascii="Calibri" w:hAnsi="Calibri" w:cs="Times New Roman"/>
          <w:b/>
          <w:i/>
          <w:color w:val="auto"/>
          <w:sz w:val="24"/>
          <w:szCs w:val="24"/>
        </w:rPr>
      </w:pPr>
    </w:p>
    <w:p w:rsidR="00AF1FE5" w:rsidRPr="00C10B45" w:rsidRDefault="00AF1FE5" w:rsidP="00AF1FE5">
      <w:pPr>
        <w:pStyle w:val="Normale1"/>
        <w:tabs>
          <w:tab w:val="center" w:pos="7380"/>
        </w:tabs>
        <w:rPr>
          <w:rFonts w:ascii="Calibri" w:hAnsi="Calibri" w:cs="Times New Roman"/>
          <w:color w:val="auto"/>
          <w:sz w:val="24"/>
          <w:szCs w:val="24"/>
        </w:rPr>
      </w:pPr>
      <w:r w:rsidRPr="00C10B45">
        <w:rPr>
          <w:rFonts w:ascii="Calibri" w:hAnsi="Calibri" w:cs="Times New Roman"/>
          <w:b/>
          <w:i/>
          <w:color w:val="auto"/>
          <w:sz w:val="24"/>
          <w:szCs w:val="24"/>
        </w:rPr>
        <w:t>Data, luogo</w:t>
      </w:r>
      <w:r w:rsidRPr="00C10B45">
        <w:rPr>
          <w:rFonts w:ascii="Calibri" w:hAnsi="Calibri" w:cs="Times New Roman"/>
          <w:b/>
          <w:color w:val="auto"/>
          <w:sz w:val="24"/>
          <w:szCs w:val="24"/>
        </w:rPr>
        <w:tab/>
        <w:t>Il Dirigente Scolastico</w:t>
      </w:r>
    </w:p>
    <w:p w:rsidR="00AF1FE5" w:rsidRPr="00C10B45" w:rsidRDefault="00AF1FE5" w:rsidP="00AF1FE5">
      <w:pPr>
        <w:pStyle w:val="Normale1"/>
        <w:tabs>
          <w:tab w:val="center" w:pos="7380"/>
        </w:tabs>
        <w:rPr>
          <w:rFonts w:ascii="Calibri" w:hAnsi="Calibri" w:cs="Times New Roman"/>
          <w:color w:val="auto"/>
          <w:sz w:val="18"/>
          <w:szCs w:val="18"/>
        </w:rPr>
      </w:pPr>
      <w:r w:rsidRPr="00C10B45">
        <w:rPr>
          <w:rFonts w:ascii="Calibri" w:hAnsi="Calibri" w:cs="Times New Roman"/>
          <w:b/>
          <w:color w:val="auto"/>
          <w:sz w:val="24"/>
          <w:szCs w:val="24"/>
        </w:rPr>
        <w:tab/>
      </w:r>
      <w:r w:rsidRPr="00C10B45">
        <w:rPr>
          <w:rFonts w:ascii="Calibri" w:hAnsi="Calibri" w:cs="Times New Roman"/>
          <w:b/>
          <w:color w:val="auto"/>
          <w:sz w:val="18"/>
          <w:szCs w:val="18"/>
        </w:rPr>
        <w:t xml:space="preserve"> </w:t>
      </w:r>
      <w:r w:rsidR="00FC4A80">
        <w:rPr>
          <w:rFonts w:ascii="Calibri" w:hAnsi="Calibri" w:cs="Times New Roman"/>
          <w:color w:val="auto"/>
          <w:sz w:val="18"/>
          <w:szCs w:val="18"/>
        </w:rPr>
        <w:t>(</w:t>
      </w:r>
      <w:r w:rsidRPr="00C10B45">
        <w:rPr>
          <w:rFonts w:ascii="Calibri" w:hAnsi="Calibri" w:cs="Times New Roman"/>
          <w:color w:val="auto"/>
          <w:sz w:val="18"/>
          <w:szCs w:val="18"/>
        </w:rPr>
        <w:t xml:space="preserve">firma digitale)  </w:t>
      </w:r>
    </w:p>
    <w:p w:rsidR="00AF1FE5" w:rsidRPr="00C10B45" w:rsidRDefault="00AF1FE5" w:rsidP="00AF1FE5">
      <w:pPr>
        <w:pStyle w:val="Normale1"/>
        <w:tabs>
          <w:tab w:val="center" w:pos="7380"/>
        </w:tabs>
        <w:rPr>
          <w:rFonts w:ascii="Calibri" w:hAnsi="Calibri" w:cs="Times New Roman"/>
          <w:b/>
          <w:color w:val="auto"/>
          <w:sz w:val="18"/>
          <w:szCs w:val="18"/>
        </w:rPr>
      </w:pPr>
    </w:p>
    <w:p w:rsidR="00AF1FE5" w:rsidRPr="00C10B45" w:rsidRDefault="00AF1FE5" w:rsidP="00AF1FE5">
      <w:pPr>
        <w:pStyle w:val="Normale1"/>
        <w:tabs>
          <w:tab w:val="center" w:pos="7380"/>
        </w:tabs>
        <w:rPr>
          <w:rFonts w:ascii="Calibri" w:hAnsi="Calibri" w:cs="Times New Roman"/>
          <w:color w:val="auto"/>
          <w:sz w:val="24"/>
          <w:szCs w:val="24"/>
        </w:rPr>
      </w:pPr>
      <w:r w:rsidRPr="00C10B45">
        <w:rPr>
          <w:rFonts w:ascii="Calibri" w:hAnsi="Calibri" w:cs="Times New Roman"/>
          <w:b/>
          <w:color w:val="auto"/>
          <w:sz w:val="18"/>
          <w:szCs w:val="18"/>
        </w:rPr>
        <w:t xml:space="preserve">   </w:t>
      </w:r>
      <w:r w:rsidRPr="00C10B45">
        <w:rPr>
          <w:rFonts w:ascii="Calibri" w:hAnsi="Calibri" w:cs="Times New Roman"/>
          <w:b/>
          <w:color w:val="auto"/>
          <w:sz w:val="24"/>
          <w:szCs w:val="24"/>
        </w:rPr>
        <w:tab/>
        <w:t>____________________________</w:t>
      </w:r>
    </w:p>
    <w:p w:rsidR="003B39CD" w:rsidRPr="00C10B45" w:rsidRDefault="003B39CD">
      <w:pPr>
        <w:pStyle w:val="Normale1"/>
        <w:spacing w:line="240" w:lineRule="auto"/>
        <w:jc w:val="right"/>
        <w:rPr>
          <w:rFonts w:ascii="Calibri" w:hAnsi="Calibri" w:cs="Times New Roman"/>
          <w:color w:val="auto"/>
          <w:sz w:val="24"/>
          <w:szCs w:val="24"/>
        </w:rPr>
      </w:pPr>
    </w:p>
    <w:p w:rsidR="00A951EF" w:rsidRPr="00C10B45" w:rsidRDefault="00A951EF" w:rsidP="00AF1FE5">
      <w:pPr>
        <w:pStyle w:val="Normale1"/>
        <w:spacing w:line="240" w:lineRule="auto"/>
        <w:rPr>
          <w:rFonts w:ascii="Calibri" w:hAnsi="Calibri" w:cs="Times New Roman"/>
          <w:color w:val="auto"/>
          <w:sz w:val="24"/>
          <w:szCs w:val="24"/>
        </w:rPr>
      </w:pPr>
    </w:p>
    <w:p w:rsidR="00AF1FE5" w:rsidRPr="00C10B45" w:rsidRDefault="00AF1FE5" w:rsidP="00AF1FE5">
      <w:pPr>
        <w:pStyle w:val="Normale1"/>
        <w:spacing w:line="240" w:lineRule="auto"/>
        <w:rPr>
          <w:rFonts w:ascii="Calibri" w:hAnsi="Calibri" w:cs="Times New Roman"/>
          <w:color w:val="auto"/>
          <w:sz w:val="24"/>
          <w:szCs w:val="24"/>
        </w:rPr>
      </w:pPr>
    </w:p>
    <w:p w:rsidR="00AF1FE5" w:rsidRPr="00C10B45" w:rsidRDefault="00AF1FE5" w:rsidP="00AF1FE5">
      <w:pPr>
        <w:pStyle w:val="Normale1"/>
        <w:spacing w:line="240" w:lineRule="auto"/>
        <w:rPr>
          <w:rFonts w:ascii="Calibri" w:hAnsi="Calibri" w:cs="Times New Roman"/>
          <w:color w:val="auto"/>
          <w:sz w:val="24"/>
          <w:szCs w:val="24"/>
        </w:rPr>
      </w:pPr>
      <w:r w:rsidRPr="00C10B45">
        <w:rPr>
          <w:rFonts w:ascii="Calibri" w:hAnsi="Calibri" w:cs="Times New Roman"/>
          <w:color w:val="auto"/>
          <w:sz w:val="24"/>
          <w:szCs w:val="24"/>
        </w:rPr>
        <w:br w:type="column"/>
      </w:r>
    </w:p>
    <w:p w:rsidR="00A951EF" w:rsidRPr="00C10B45" w:rsidRDefault="00A951EF" w:rsidP="00A951EF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Times New Roman"/>
          <w:b/>
          <w:color w:val="auto"/>
          <w:sz w:val="24"/>
          <w:szCs w:val="24"/>
        </w:rPr>
      </w:pPr>
      <w:r w:rsidRPr="00C10B45">
        <w:rPr>
          <w:rFonts w:ascii="Calibri" w:hAnsi="Calibri" w:cs="Times New Roman"/>
          <w:b/>
          <w:color w:val="auto"/>
          <w:sz w:val="24"/>
          <w:szCs w:val="24"/>
        </w:rPr>
        <w:t>Candidatura</w:t>
      </w:r>
    </w:p>
    <w:p w:rsidR="006C1032" w:rsidRPr="00C10B45" w:rsidRDefault="006C1032" w:rsidP="00251AB8">
      <w:pPr>
        <w:pStyle w:val="Normale1"/>
        <w:spacing w:line="240" w:lineRule="auto"/>
        <w:jc w:val="both"/>
        <w:rPr>
          <w:rFonts w:ascii="Calibri" w:hAnsi="Calibri" w:cs="Times New Roman"/>
          <w:color w:val="auto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5000"/>
      </w:tblGrid>
      <w:tr w:rsidR="001E0ADD" w:rsidRPr="001E0ADD" w:rsidTr="00C10B45">
        <w:tc>
          <w:tcPr>
            <w:tcW w:w="4889" w:type="dxa"/>
            <w:tcBorders>
              <w:bottom w:val="single" w:sz="4" w:space="0" w:color="auto"/>
            </w:tcBorders>
            <w:shd w:val="clear" w:color="auto" w:fill="auto"/>
          </w:tcPr>
          <w:p w:rsidR="009E75E4" w:rsidRPr="00C10B45" w:rsidRDefault="009E75E4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  <w:t xml:space="preserve">Analisi di contesto e relativi fabbisogni </w:t>
            </w:r>
          </w:p>
          <w:p w:rsidR="001E0ADD" w:rsidRPr="00C10B45" w:rsidRDefault="001E0ADD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  <w:p w:rsidR="003265E7" w:rsidRPr="00C10B45" w:rsidRDefault="001E0ADD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Cs w:val="22"/>
              </w:rPr>
            </w:pPr>
            <w:r w:rsidRPr="00C10B45">
              <w:rPr>
                <w:rFonts w:ascii="Calibri" w:hAnsi="Calibri" w:cs="Times New Roman"/>
                <w:b/>
                <w:color w:val="auto"/>
                <w:szCs w:val="22"/>
              </w:rPr>
              <w:t>punteggio massimo</w:t>
            </w:r>
            <w:r w:rsidR="009E75E4" w:rsidRPr="00C10B45">
              <w:rPr>
                <w:rFonts w:ascii="Calibri" w:hAnsi="Calibri" w:cs="Times New Roman"/>
                <w:b/>
                <w:color w:val="auto"/>
                <w:szCs w:val="22"/>
              </w:rPr>
              <w:t xml:space="preserve"> 10 punti</w:t>
            </w:r>
          </w:p>
          <w:p w:rsidR="001E0ADD" w:rsidRPr="00C10B45" w:rsidRDefault="001E0ADD" w:rsidP="00C10B45">
            <w:pPr>
              <w:pStyle w:val="Paragrafoelenco"/>
              <w:spacing w:line="240" w:lineRule="auto"/>
              <w:ind w:left="0"/>
              <w:rPr>
                <w:rFonts w:ascii="Calibri" w:hAnsi="Calibri" w:cs="Times New Roman"/>
                <w:i/>
                <w:szCs w:val="22"/>
              </w:rPr>
            </w:pPr>
            <w:r w:rsidRPr="00C10B45">
              <w:rPr>
                <w:rFonts w:ascii="Calibri" w:hAnsi="Calibri" w:cs="Times New Roman"/>
                <w:i/>
                <w:szCs w:val="22"/>
              </w:rPr>
              <w:t>Ottima: da 9 a 10 punti</w:t>
            </w:r>
          </w:p>
          <w:p w:rsidR="001E0ADD" w:rsidRPr="00C10B45" w:rsidRDefault="001E0ADD" w:rsidP="00C10B45">
            <w:pPr>
              <w:pStyle w:val="Paragrafoelenco"/>
              <w:spacing w:line="240" w:lineRule="auto"/>
              <w:ind w:left="0"/>
              <w:rPr>
                <w:rFonts w:ascii="Calibri" w:hAnsi="Calibri" w:cs="Times New Roman"/>
                <w:i/>
                <w:szCs w:val="22"/>
              </w:rPr>
            </w:pPr>
            <w:r w:rsidRPr="00C10B45">
              <w:rPr>
                <w:rFonts w:ascii="Calibri" w:hAnsi="Calibri" w:cs="Times New Roman"/>
                <w:i/>
                <w:szCs w:val="22"/>
              </w:rPr>
              <w:t>Buona: da 4 a 8 punti</w:t>
            </w:r>
          </w:p>
          <w:p w:rsidR="009E75E4" w:rsidRDefault="001E0ADD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i/>
                <w:szCs w:val="22"/>
              </w:rPr>
            </w:pPr>
            <w:r w:rsidRPr="00C10B45">
              <w:rPr>
                <w:rFonts w:ascii="Calibri" w:hAnsi="Calibri" w:cs="Times New Roman"/>
                <w:i/>
                <w:szCs w:val="22"/>
              </w:rPr>
              <w:t>Bassa: da 1 a 3 punti</w:t>
            </w:r>
          </w:p>
          <w:p w:rsidR="003265E7" w:rsidRPr="00C10B45" w:rsidRDefault="003265E7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i/>
                <w:color w:val="auto"/>
                <w:szCs w:val="22"/>
              </w:rPr>
            </w:pPr>
          </w:p>
        </w:tc>
        <w:tc>
          <w:tcPr>
            <w:tcW w:w="5000" w:type="dxa"/>
            <w:shd w:val="clear" w:color="auto" w:fill="auto"/>
          </w:tcPr>
          <w:p w:rsidR="009E75E4" w:rsidRPr="00C10B45" w:rsidRDefault="009E75E4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</w:tc>
      </w:tr>
      <w:tr w:rsidR="001E0ADD" w:rsidRPr="001E0ADD" w:rsidTr="00C10B45">
        <w:tc>
          <w:tcPr>
            <w:tcW w:w="4889" w:type="dxa"/>
            <w:tcBorders>
              <w:top w:val="single" w:sz="4" w:space="0" w:color="auto"/>
            </w:tcBorders>
            <w:shd w:val="clear" w:color="auto" w:fill="auto"/>
          </w:tcPr>
          <w:p w:rsidR="009E75E4" w:rsidRPr="00C10B45" w:rsidRDefault="001E0ADD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  <w:t xml:space="preserve">Piano delle attività </w:t>
            </w:r>
            <w:r w:rsidR="009E75E4" w:rsidRPr="00C10B45"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  <w:t>da realizzare entro l’anno solare 2019:</w:t>
            </w:r>
          </w:p>
          <w:p w:rsidR="009E75E4" w:rsidRPr="00C10B45" w:rsidRDefault="009E75E4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  <w:p w:rsidR="009E75E4" w:rsidRPr="00C10B45" w:rsidRDefault="00160926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color w:val="auto"/>
                <w:sz w:val="24"/>
                <w:szCs w:val="24"/>
              </w:rPr>
              <w:t>a)</w:t>
            </w:r>
            <w:r w:rsidR="009E75E4" w:rsidRPr="00C10B45">
              <w:rPr>
                <w:rFonts w:ascii="Calibri" w:hAnsi="Calibri" w:cs="Times New Roman"/>
                <w:color w:val="auto"/>
                <w:sz w:val="24"/>
                <w:szCs w:val="24"/>
              </w:rPr>
              <w:t>ricerca, sperimentazione e sviluppo di metodologie e uso di strumenti didattici per l’inclusione;</w:t>
            </w:r>
          </w:p>
          <w:p w:rsidR="007E0149" w:rsidRPr="00C10B45" w:rsidRDefault="007E0149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  <w:p w:rsidR="009E75E4" w:rsidRPr="00C10B45" w:rsidRDefault="009E75E4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color w:val="auto"/>
                <w:sz w:val="24"/>
                <w:szCs w:val="24"/>
              </w:rPr>
              <w:t>b)azioni formative per l’inclusione, in raccordo con le scuole polo per la formazione;</w:t>
            </w:r>
          </w:p>
          <w:p w:rsidR="008343ED" w:rsidRDefault="008343ED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  <w:p w:rsidR="009E75E4" w:rsidRDefault="009E75E4" w:rsidP="00C10B45">
            <w:pPr>
              <w:pStyle w:val="Normale1"/>
              <w:spacing w:line="240" w:lineRule="auto"/>
              <w:jc w:val="both"/>
              <w:rPr>
                <w:ins w:id="0" w:author="Administrator" w:date="2019-06-10T12:23:00Z"/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color w:val="auto"/>
                <w:sz w:val="24"/>
                <w:szCs w:val="24"/>
              </w:rPr>
              <w:t>c) funzionalità degli sportelli autismo</w:t>
            </w:r>
          </w:p>
          <w:p w:rsidR="003265E7" w:rsidRPr="00C10B45" w:rsidRDefault="003265E7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  <w:p w:rsidR="009E75E4" w:rsidRPr="00C10B45" w:rsidRDefault="009E75E4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color w:val="auto"/>
                <w:sz w:val="24"/>
                <w:szCs w:val="24"/>
              </w:rPr>
              <w:t>d)manutenzione del portale nazionale per l’inclusione.</w:t>
            </w:r>
          </w:p>
          <w:p w:rsidR="001E0ADD" w:rsidRPr="00C10B45" w:rsidRDefault="001E0ADD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  <w:p w:rsidR="003265E7" w:rsidRPr="00C10B45" w:rsidRDefault="001E0ADD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Cs w:val="22"/>
              </w:rPr>
            </w:pPr>
            <w:r w:rsidRPr="00C10B45">
              <w:rPr>
                <w:rFonts w:ascii="Calibri" w:hAnsi="Calibri" w:cs="Times New Roman"/>
                <w:b/>
                <w:color w:val="auto"/>
                <w:szCs w:val="22"/>
              </w:rPr>
              <w:t xml:space="preserve">punteggio massimo </w:t>
            </w:r>
            <w:r w:rsidR="007E0149" w:rsidRPr="00C10B45">
              <w:rPr>
                <w:rFonts w:ascii="Calibri" w:hAnsi="Calibri" w:cs="Times New Roman"/>
                <w:b/>
                <w:color w:val="auto"/>
                <w:szCs w:val="22"/>
              </w:rPr>
              <w:t>4</w:t>
            </w:r>
            <w:r w:rsidRPr="00C10B45">
              <w:rPr>
                <w:rFonts w:ascii="Calibri" w:hAnsi="Calibri" w:cs="Times New Roman"/>
                <w:b/>
                <w:color w:val="auto"/>
                <w:szCs w:val="22"/>
              </w:rPr>
              <w:t>0 punti</w:t>
            </w:r>
          </w:p>
          <w:p w:rsidR="003265E7" w:rsidRPr="003265E7" w:rsidRDefault="003265E7" w:rsidP="003265E7">
            <w:pPr>
              <w:pStyle w:val="Paragrafoelenco"/>
              <w:spacing w:line="240" w:lineRule="auto"/>
              <w:ind w:left="0"/>
              <w:rPr>
                <w:rFonts w:ascii="Calibri" w:hAnsi="Calibri" w:cs="Times New Roman"/>
                <w:i/>
                <w:color w:val="auto"/>
                <w:szCs w:val="22"/>
              </w:rPr>
            </w:pPr>
            <w:r w:rsidRPr="003265E7">
              <w:rPr>
                <w:rFonts w:ascii="Calibri" w:hAnsi="Calibri" w:cs="Times New Roman"/>
                <w:i/>
                <w:color w:val="auto"/>
                <w:szCs w:val="22"/>
              </w:rPr>
              <w:t>Ottima progettazione : da 3</w:t>
            </w:r>
            <w:r w:rsidR="008343ED">
              <w:rPr>
                <w:rFonts w:ascii="Calibri" w:hAnsi="Calibri" w:cs="Times New Roman"/>
                <w:i/>
                <w:color w:val="auto"/>
                <w:szCs w:val="22"/>
              </w:rPr>
              <w:t>3</w:t>
            </w:r>
            <w:r w:rsidRPr="003265E7">
              <w:rPr>
                <w:rFonts w:ascii="Calibri" w:hAnsi="Calibri" w:cs="Times New Roman"/>
                <w:i/>
                <w:color w:val="auto"/>
                <w:szCs w:val="22"/>
              </w:rPr>
              <w:t xml:space="preserve"> a 40 punti</w:t>
            </w:r>
          </w:p>
          <w:p w:rsidR="003265E7" w:rsidRPr="003265E7" w:rsidRDefault="003265E7" w:rsidP="003265E7">
            <w:pPr>
              <w:pStyle w:val="Paragrafoelenco"/>
              <w:spacing w:line="240" w:lineRule="auto"/>
              <w:ind w:left="0"/>
              <w:rPr>
                <w:rFonts w:ascii="Calibri" w:hAnsi="Calibri" w:cs="Times New Roman"/>
                <w:i/>
                <w:color w:val="auto"/>
                <w:szCs w:val="22"/>
              </w:rPr>
            </w:pPr>
            <w:r w:rsidRPr="003265E7">
              <w:rPr>
                <w:rFonts w:ascii="Calibri" w:hAnsi="Calibri" w:cs="Times New Roman"/>
                <w:i/>
                <w:color w:val="auto"/>
                <w:szCs w:val="22"/>
              </w:rPr>
              <w:t>Buona progettazione:  da 16 a 32</w:t>
            </w:r>
          </w:p>
          <w:p w:rsidR="003265E7" w:rsidRPr="003265E7" w:rsidRDefault="003265E7" w:rsidP="003265E7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i/>
                <w:color w:val="auto"/>
                <w:szCs w:val="22"/>
              </w:rPr>
            </w:pPr>
            <w:r w:rsidRPr="003265E7">
              <w:rPr>
                <w:rFonts w:ascii="Calibri" w:hAnsi="Calibri" w:cs="Times New Roman"/>
                <w:i/>
                <w:color w:val="auto"/>
                <w:szCs w:val="22"/>
              </w:rPr>
              <w:t>Bassa progettazione: da 1 a 15</w:t>
            </w:r>
          </w:p>
          <w:p w:rsidR="007E0149" w:rsidRPr="00C10B45" w:rsidRDefault="007E0149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5000" w:type="dxa"/>
            <w:shd w:val="clear" w:color="auto" w:fill="auto"/>
          </w:tcPr>
          <w:p w:rsidR="009E75E4" w:rsidRPr="00C10B45" w:rsidRDefault="009E75E4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</w:tc>
      </w:tr>
      <w:tr w:rsidR="001E0ADD" w:rsidRPr="001E0ADD" w:rsidTr="00C10B45">
        <w:tc>
          <w:tcPr>
            <w:tcW w:w="4889" w:type="dxa"/>
            <w:shd w:val="clear" w:color="auto" w:fill="auto"/>
          </w:tcPr>
          <w:p w:rsidR="009E75E4" w:rsidRPr="00D14ED1" w:rsidRDefault="009E75E4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  <w:t>Destinatari delle attività progettate</w:t>
            </w:r>
          </w:p>
          <w:p w:rsidR="007E0149" w:rsidRDefault="007E0149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Cs w:val="22"/>
              </w:rPr>
            </w:pPr>
            <w:r w:rsidRPr="00C10B45">
              <w:rPr>
                <w:rFonts w:ascii="Calibri" w:hAnsi="Calibri" w:cs="Times New Roman"/>
                <w:b/>
                <w:color w:val="auto"/>
                <w:szCs w:val="22"/>
              </w:rPr>
              <w:t>punteggio massimo 5 punti</w:t>
            </w:r>
          </w:p>
          <w:p w:rsidR="00D14ED1" w:rsidRPr="00C10B45" w:rsidRDefault="00D14ED1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Cs w:val="22"/>
              </w:rPr>
            </w:pPr>
          </w:p>
          <w:p w:rsidR="007E0149" w:rsidRPr="00C10B45" w:rsidRDefault="007E0149" w:rsidP="00C10B45">
            <w:pPr>
              <w:pStyle w:val="Paragrafoelenco"/>
              <w:spacing w:line="240" w:lineRule="auto"/>
              <w:ind w:left="0"/>
              <w:rPr>
                <w:rFonts w:ascii="Calibri" w:hAnsi="Calibri" w:cs="Times New Roman"/>
                <w:i/>
                <w:szCs w:val="22"/>
              </w:rPr>
            </w:pPr>
            <w:r w:rsidRPr="00C10B45">
              <w:rPr>
                <w:rFonts w:ascii="Calibri" w:hAnsi="Calibri" w:cs="Times New Roman"/>
                <w:i/>
                <w:szCs w:val="22"/>
              </w:rPr>
              <w:t xml:space="preserve">Coinvolgimento </w:t>
            </w:r>
            <w:r w:rsidR="00097F7E" w:rsidRPr="00C10B45">
              <w:rPr>
                <w:rFonts w:ascii="Calibri" w:hAnsi="Calibri" w:cs="Times New Roman"/>
                <w:i/>
                <w:szCs w:val="22"/>
              </w:rPr>
              <w:t>di tutte le</w:t>
            </w:r>
            <w:r w:rsidRPr="00C10B45">
              <w:rPr>
                <w:rFonts w:ascii="Calibri" w:hAnsi="Calibri" w:cs="Times New Roman"/>
                <w:i/>
                <w:szCs w:val="22"/>
              </w:rPr>
              <w:t xml:space="preserve"> diverse  componenti della realtà scolastica  (docenti, Ata, genitori) : 5 punti</w:t>
            </w:r>
          </w:p>
          <w:p w:rsidR="007E0149" w:rsidRPr="00C10B45" w:rsidRDefault="007E0149" w:rsidP="00C10B45">
            <w:pPr>
              <w:pStyle w:val="Paragrafoelenco"/>
              <w:spacing w:line="240" w:lineRule="auto"/>
              <w:ind w:left="0"/>
              <w:rPr>
                <w:rFonts w:ascii="Calibri" w:hAnsi="Calibri" w:cs="Times New Roman"/>
                <w:i/>
                <w:szCs w:val="22"/>
              </w:rPr>
            </w:pPr>
            <w:r w:rsidRPr="00C10B45">
              <w:rPr>
                <w:rFonts w:ascii="Calibri" w:hAnsi="Calibri" w:cs="Times New Roman"/>
                <w:i/>
                <w:szCs w:val="22"/>
              </w:rPr>
              <w:t>Coinvolgimento di alcune delle diverse  componenti della realtà scolastica  (docenti, Ata, genitori) : da 2 a 4 punti</w:t>
            </w:r>
          </w:p>
          <w:p w:rsidR="009E75E4" w:rsidRDefault="007E0149" w:rsidP="00C10B45">
            <w:pPr>
              <w:pStyle w:val="Paragrafoelenco"/>
              <w:spacing w:line="240" w:lineRule="auto"/>
              <w:ind w:left="0"/>
              <w:rPr>
                <w:rFonts w:ascii="Calibri" w:hAnsi="Calibri" w:cs="Times New Roman"/>
                <w:i/>
                <w:szCs w:val="22"/>
              </w:rPr>
            </w:pPr>
            <w:r w:rsidRPr="00C10B45">
              <w:rPr>
                <w:rFonts w:ascii="Calibri" w:hAnsi="Calibri" w:cs="Times New Roman"/>
                <w:i/>
                <w:szCs w:val="22"/>
              </w:rPr>
              <w:t>Coinvolgimento di una sola delle diverse  componenti della realtà scolastica  (docenti, Ata, genitori): 1 punto</w:t>
            </w:r>
          </w:p>
          <w:p w:rsidR="00D14ED1" w:rsidRPr="00C10B45" w:rsidRDefault="00D14ED1" w:rsidP="00C10B45">
            <w:pPr>
              <w:pStyle w:val="Paragrafoelenco"/>
              <w:spacing w:line="240" w:lineRule="auto"/>
              <w:ind w:left="0"/>
              <w:rPr>
                <w:rFonts w:ascii="Calibri" w:hAnsi="Calibri" w:cs="Times New Roman"/>
                <w:i/>
                <w:szCs w:val="22"/>
              </w:rPr>
            </w:pPr>
          </w:p>
        </w:tc>
        <w:tc>
          <w:tcPr>
            <w:tcW w:w="5000" w:type="dxa"/>
            <w:shd w:val="clear" w:color="auto" w:fill="auto"/>
          </w:tcPr>
          <w:p w:rsidR="009E75E4" w:rsidRPr="00C10B45" w:rsidRDefault="009E75E4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</w:tc>
      </w:tr>
      <w:tr w:rsidR="001E0ADD" w:rsidRPr="001E0ADD" w:rsidTr="00C10B45">
        <w:tc>
          <w:tcPr>
            <w:tcW w:w="4889" w:type="dxa"/>
            <w:shd w:val="clear" w:color="auto" w:fill="auto"/>
          </w:tcPr>
          <w:p w:rsidR="009E75E4" w:rsidRPr="00C10B45" w:rsidRDefault="009E75E4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  <w:t>Distribuzione territoriale.</w:t>
            </w:r>
          </w:p>
          <w:p w:rsidR="007E0149" w:rsidRPr="00C10B45" w:rsidRDefault="007E0149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  <w:p w:rsidR="009E75E4" w:rsidRPr="00C10B45" w:rsidRDefault="007E0149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Cs w:val="22"/>
              </w:rPr>
            </w:pPr>
            <w:r w:rsidRPr="00C10B45">
              <w:rPr>
                <w:rFonts w:ascii="Calibri" w:hAnsi="Calibri" w:cs="Times New Roman"/>
                <w:b/>
                <w:color w:val="auto"/>
                <w:szCs w:val="22"/>
              </w:rPr>
              <w:t>punteggio massimo 5 punti</w:t>
            </w:r>
          </w:p>
          <w:p w:rsidR="007E0149" w:rsidRPr="00C10B45" w:rsidRDefault="007E0149" w:rsidP="00C10B45">
            <w:pPr>
              <w:pStyle w:val="Paragrafoelenco"/>
              <w:spacing w:line="240" w:lineRule="auto"/>
              <w:ind w:left="0"/>
              <w:rPr>
                <w:rFonts w:ascii="Calibri" w:hAnsi="Calibri" w:cs="Times New Roman"/>
                <w:i/>
                <w:szCs w:val="22"/>
              </w:rPr>
            </w:pPr>
            <w:r w:rsidRPr="00C10B45">
              <w:rPr>
                <w:rFonts w:ascii="Calibri" w:hAnsi="Calibri" w:cs="Times New Roman"/>
                <w:i/>
                <w:szCs w:val="22"/>
              </w:rPr>
              <w:t>Ottima: da 4 a 5 punti</w:t>
            </w:r>
          </w:p>
          <w:p w:rsidR="007E0149" w:rsidRPr="00C10B45" w:rsidRDefault="007E0149" w:rsidP="00C10B45">
            <w:pPr>
              <w:pStyle w:val="Paragrafoelenco"/>
              <w:spacing w:line="240" w:lineRule="auto"/>
              <w:ind w:left="0"/>
              <w:rPr>
                <w:rFonts w:ascii="Calibri" w:hAnsi="Calibri" w:cs="Times New Roman"/>
                <w:i/>
                <w:szCs w:val="22"/>
              </w:rPr>
            </w:pPr>
            <w:r w:rsidRPr="00C10B45">
              <w:rPr>
                <w:rFonts w:ascii="Calibri" w:hAnsi="Calibri" w:cs="Times New Roman"/>
                <w:i/>
                <w:szCs w:val="22"/>
              </w:rPr>
              <w:t>Buona: da 2 a 3 punti</w:t>
            </w:r>
          </w:p>
          <w:p w:rsidR="007E0149" w:rsidRDefault="007E0149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i/>
                <w:szCs w:val="22"/>
              </w:rPr>
            </w:pPr>
            <w:r w:rsidRPr="00C10B45">
              <w:rPr>
                <w:rFonts w:ascii="Calibri" w:hAnsi="Calibri" w:cs="Times New Roman"/>
                <w:i/>
                <w:szCs w:val="22"/>
              </w:rPr>
              <w:t>Bassa: 1 punto</w:t>
            </w:r>
          </w:p>
          <w:p w:rsidR="00D14ED1" w:rsidRDefault="00D14ED1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i/>
                <w:szCs w:val="22"/>
              </w:rPr>
            </w:pPr>
          </w:p>
          <w:p w:rsidR="00D14ED1" w:rsidRPr="00C10B45" w:rsidRDefault="00D14ED1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Cs w:val="22"/>
              </w:rPr>
            </w:pPr>
          </w:p>
        </w:tc>
        <w:tc>
          <w:tcPr>
            <w:tcW w:w="5000" w:type="dxa"/>
            <w:shd w:val="clear" w:color="auto" w:fill="auto"/>
          </w:tcPr>
          <w:p w:rsidR="009E75E4" w:rsidRPr="00C10B45" w:rsidRDefault="009E75E4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</w:tc>
      </w:tr>
      <w:tr w:rsidR="001E0ADD" w:rsidRPr="001E0ADD" w:rsidTr="00C10B45">
        <w:tc>
          <w:tcPr>
            <w:tcW w:w="4889" w:type="dxa"/>
            <w:shd w:val="clear" w:color="auto" w:fill="auto"/>
          </w:tcPr>
          <w:p w:rsidR="009E75E4" w:rsidRPr="00C10B45" w:rsidRDefault="009E75E4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  <w:lastRenderedPageBreak/>
              <w:t>Supporto tecnico-scientifico</w:t>
            </w:r>
          </w:p>
          <w:p w:rsidR="007E0149" w:rsidRPr="00C10B45" w:rsidRDefault="007E0149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  <w:p w:rsidR="007E0149" w:rsidRPr="00C10B45" w:rsidRDefault="007E0149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Cs w:val="22"/>
              </w:rPr>
            </w:pPr>
            <w:r w:rsidRPr="00C10B45">
              <w:rPr>
                <w:rFonts w:ascii="Calibri" w:hAnsi="Calibri" w:cs="Times New Roman"/>
                <w:b/>
                <w:color w:val="auto"/>
                <w:szCs w:val="22"/>
              </w:rPr>
              <w:t>punteggio massimo 10 punti</w:t>
            </w:r>
          </w:p>
          <w:p w:rsidR="007E0149" w:rsidRPr="00C10B45" w:rsidRDefault="007E0149" w:rsidP="00C10B45">
            <w:pPr>
              <w:pStyle w:val="Paragrafoelenco"/>
              <w:spacing w:line="240" w:lineRule="auto"/>
              <w:ind w:left="0"/>
              <w:rPr>
                <w:rFonts w:ascii="Calibri" w:hAnsi="Calibri" w:cs="Times New Roman"/>
                <w:i/>
                <w:szCs w:val="22"/>
              </w:rPr>
            </w:pPr>
            <w:r w:rsidRPr="00C10B45">
              <w:rPr>
                <w:rFonts w:ascii="Calibri" w:hAnsi="Calibri" w:cs="Times New Roman"/>
                <w:i/>
                <w:szCs w:val="22"/>
              </w:rPr>
              <w:t>Ottima: da 9 a 10 punti</w:t>
            </w:r>
          </w:p>
          <w:p w:rsidR="007E0149" w:rsidRPr="00C10B45" w:rsidRDefault="007E0149" w:rsidP="00C10B45">
            <w:pPr>
              <w:pStyle w:val="Paragrafoelenco"/>
              <w:spacing w:line="240" w:lineRule="auto"/>
              <w:ind w:left="0"/>
              <w:rPr>
                <w:rFonts w:ascii="Calibri" w:hAnsi="Calibri" w:cs="Times New Roman"/>
                <w:i/>
                <w:szCs w:val="22"/>
              </w:rPr>
            </w:pPr>
            <w:r w:rsidRPr="00C10B45">
              <w:rPr>
                <w:rFonts w:ascii="Calibri" w:hAnsi="Calibri" w:cs="Times New Roman"/>
                <w:i/>
                <w:szCs w:val="22"/>
              </w:rPr>
              <w:t>Buona: da 4 a 8 punti</w:t>
            </w:r>
          </w:p>
          <w:p w:rsidR="009E75E4" w:rsidRPr="00C10B45" w:rsidRDefault="007E0149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i/>
                <w:szCs w:val="22"/>
              </w:rPr>
              <w:t>Bassa: da 1 a 3 punti</w:t>
            </w:r>
            <w:r w:rsidRPr="00C10B45">
              <w:rPr>
                <w:rFonts w:ascii="Calibri" w:hAnsi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000" w:type="dxa"/>
            <w:shd w:val="clear" w:color="auto" w:fill="auto"/>
          </w:tcPr>
          <w:p w:rsidR="009E75E4" w:rsidRPr="00C10B45" w:rsidRDefault="009E75E4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</w:tc>
      </w:tr>
      <w:tr w:rsidR="001E0ADD" w:rsidRPr="001E0ADD" w:rsidTr="00C10B45">
        <w:tc>
          <w:tcPr>
            <w:tcW w:w="4889" w:type="dxa"/>
            <w:shd w:val="clear" w:color="auto" w:fill="auto"/>
          </w:tcPr>
          <w:p w:rsidR="009E75E4" w:rsidRPr="00C10B45" w:rsidRDefault="009E75E4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  <w:t xml:space="preserve">Pregressa esperienza nello svolgimento di simili attività, adeguatamente documentata </w:t>
            </w:r>
          </w:p>
          <w:p w:rsidR="00A27DCB" w:rsidRPr="00C10B45" w:rsidRDefault="00A27DCB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  <w:p w:rsidR="00A27DCB" w:rsidRPr="00C10B45" w:rsidRDefault="00A27DCB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Cs w:val="22"/>
              </w:rPr>
            </w:pPr>
            <w:r w:rsidRPr="00C10B45">
              <w:rPr>
                <w:rFonts w:ascii="Calibri" w:hAnsi="Calibri" w:cs="Times New Roman"/>
                <w:b/>
                <w:color w:val="auto"/>
                <w:szCs w:val="22"/>
              </w:rPr>
              <w:t>punteggio massimo 20 punti</w:t>
            </w:r>
          </w:p>
          <w:p w:rsidR="009E75E4" w:rsidRPr="00C10B45" w:rsidRDefault="00A27DCB" w:rsidP="00C10B45">
            <w:pPr>
              <w:pStyle w:val="Paragrafoelenco"/>
              <w:spacing w:line="240" w:lineRule="auto"/>
              <w:ind w:left="0"/>
              <w:rPr>
                <w:rFonts w:ascii="Calibri" w:hAnsi="Calibri" w:cs="Times New Roman"/>
                <w:i/>
                <w:szCs w:val="22"/>
              </w:rPr>
            </w:pPr>
            <w:r w:rsidRPr="00C10B45">
              <w:rPr>
                <w:rFonts w:ascii="Calibri" w:hAnsi="Calibri" w:cs="Times New Roman"/>
                <w:i/>
                <w:szCs w:val="22"/>
              </w:rPr>
              <w:t>2 punti per ogni esperienza pregressa</w:t>
            </w:r>
            <w:r w:rsidR="00097F7E" w:rsidRPr="00C10B45">
              <w:rPr>
                <w:rFonts w:ascii="Calibri" w:hAnsi="Calibri" w:cs="Times New Roman"/>
                <w:i/>
                <w:szCs w:val="22"/>
              </w:rPr>
              <w:t xml:space="preserve"> documentata</w:t>
            </w:r>
          </w:p>
        </w:tc>
        <w:tc>
          <w:tcPr>
            <w:tcW w:w="5000" w:type="dxa"/>
            <w:shd w:val="clear" w:color="auto" w:fill="auto"/>
          </w:tcPr>
          <w:p w:rsidR="009E75E4" w:rsidRPr="00C10B45" w:rsidRDefault="009E75E4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</w:tc>
      </w:tr>
      <w:tr w:rsidR="009E75E4" w:rsidRPr="001E0ADD" w:rsidTr="00C10B45">
        <w:tc>
          <w:tcPr>
            <w:tcW w:w="4889" w:type="dxa"/>
            <w:shd w:val="clear" w:color="auto" w:fill="auto"/>
          </w:tcPr>
          <w:p w:rsidR="009E75E4" w:rsidRPr="007B7488" w:rsidRDefault="009E75E4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</w:pPr>
            <w:r w:rsidRPr="007B7488"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  <w:t>Monitoraggio</w:t>
            </w:r>
            <w:r w:rsidR="00493A98" w:rsidRPr="007B7488"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  <w:t xml:space="preserve"> valutazione </w:t>
            </w:r>
            <w:r w:rsidRPr="007B7488"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  <w:t xml:space="preserve"> delle attività</w:t>
            </w:r>
            <w:r w:rsidR="007B7488"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  <w:t xml:space="preserve"> e </w:t>
            </w:r>
            <w:r w:rsidR="0034744B" w:rsidRPr="007B7488"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  <w:t>congruità della previsione di spesa</w:t>
            </w:r>
          </w:p>
          <w:p w:rsidR="009E75E4" w:rsidRPr="00C10B45" w:rsidRDefault="009E75E4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  <w:p w:rsidR="00A27DCB" w:rsidRPr="00C10B45" w:rsidRDefault="00A27DCB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Cs w:val="22"/>
              </w:rPr>
            </w:pPr>
            <w:r w:rsidRPr="00C10B45">
              <w:rPr>
                <w:rFonts w:ascii="Calibri" w:hAnsi="Calibri" w:cs="Times New Roman"/>
                <w:b/>
                <w:color w:val="auto"/>
                <w:szCs w:val="22"/>
              </w:rPr>
              <w:t>punteggio massimo 10 punti</w:t>
            </w:r>
          </w:p>
          <w:p w:rsidR="00A27DCB" w:rsidRPr="00C10B45" w:rsidRDefault="00A27DCB" w:rsidP="00C10B45">
            <w:pPr>
              <w:pStyle w:val="Paragrafoelenco"/>
              <w:spacing w:line="240" w:lineRule="auto"/>
              <w:ind w:left="0"/>
              <w:rPr>
                <w:rFonts w:ascii="Calibri" w:hAnsi="Calibri" w:cs="Times New Roman"/>
                <w:i/>
                <w:szCs w:val="22"/>
              </w:rPr>
            </w:pPr>
            <w:r w:rsidRPr="00C10B45">
              <w:rPr>
                <w:rFonts w:ascii="Calibri" w:hAnsi="Calibri" w:cs="Times New Roman"/>
                <w:i/>
                <w:szCs w:val="22"/>
              </w:rPr>
              <w:t>Ottimo: da 9 a 10 punti</w:t>
            </w:r>
          </w:p>
          <w:p w:rsidR="00A27DCB" w:rsidRPr="00C10B45" w:rsidRDefault="00A27DCB" w:rsidP="00C10B45">
            <w:pPr>
              <w:pStyle w:val="Paragrafoelenco"/>
              <w:spacing w:line="240" w:lineRule="auto"/>
              <w:ind w:left="0"/>
              <w:rPr>
                <w:rFonts w:ascii="Calibri" w:hAnsi="Calibri" w:cs="Times New Roman"/>
                <w:i/>
                <w:szCs w:val="22"/>
              </w:rPr>
            </w:pPr>
            <w:r w:rsidRPr="00C10B45">
              <w:rPr>
                <w:rFonts w:ascii="Calibri" w:hAnsi="Calibri" w:cs="Times New Roman"/>
                <w:i/>
                <w:szCs w:val="22"/>
              </w:rPr>
              <w:t>Buono: da 4 a 8 punti</w:t>
            </w:r>
          </w:p>
          <w:p w:rsidR="009E75E4" w:rsidRPr="00C10B45" w:rsidRDefault="00A27DCB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i/>
                <w:szCs w:val="22"/>
              </w:rPr>
              <w:t>Basso: da 1 a 3 punti</w:t>
            </w:r>
          </w:p>
        </w:tc>
        <w:tc>
          <w:tcPr>
            <w:tcW w:w="5000" w:type="dxa"/>
            <w:shd w:val="clear" w:color="auto" w:fill="auto"/>
          </w:tcPr>
          <w:p w:rsidR="009E75E4" w:rsidRPr="00C10B45" w:rsidRDefault="009E75E4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</w:tc>
      </w:tr>
    </w:tbl>
    <w:p w:rsidR="009E75E4" w:rsidRPr="00C10B45" w:rsidRDefault="009E75E4" w:rsidP="00251AB8">
      <w:pPr>
        <w:pStyle w:val="Normale1"/>
        <w:spacing w:line="240" w:lineRule="auto"/>
        <w:jc w:val="both"/>
        <w:rPr>
          <w:rFonts w:ascii="Calibri" w:hAnsi="Calibri" w:cs="Times New Roman"/>
          <w:color w:val="auto"/>
          <w:sz w:val="24"/>
          <w:szCs w:val="24"/>
        </w:rPr>
      </w:pPr>
    </w:p>
    <w:tbl>
      <w:tblPr>
        <w:tblpPr w:leftFromText="141" w:rightFromText="141" w:vertAnchor="text" w:horzAnchor="margin" w:tblpY="3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2693"/>
      </w:tblGrid>
      <w:tr w:rsidR="001E0ADD" w:rsidRPr="001E0ADD" w:rsidTr="00C10B45">
        <w:trPr>
          <w:trHeight w:val="471"/>
        </w:trPr>
        <w:tc>
          <w:tcPr>
            <w:tcW w:w="9889" w:type="dxa"/>
            <w:gridSpan w:val="2"/>
            <w:shd w:val="clear" w:color="auto" w:fill="auto"/>
          </w:tcPr>
          <w:p w:rsidR="00D52A39" w:rsidRPr="00C10B45" w:rsidRDefault="00B97138" w:rsidP="00C10B45">
            <w:pPr>
              <w:pStyle w:val="Normale1"/>
              <w:spacing w:line="240" w:lineRule="auto"/>
              <w:jc w:val="center"/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  <w:t>Costi ammissibili e</w:t>
            </w:r>
            <w:r w:rsidR="00D52A39" w:rsidRPr="00C10B45"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  <w:t xml:space="preserve"> riconducibile alla specifica progettazione</w:t>
            </w:r>
          </w:p>
        </w:tc>
      </w:tr>
      <w:tr w:rsidR="001E0ADD" w:rsidRPr="001E0ADD" w:rsidTr="00C10B45">
        <w:trPr>
          <w:trHeight w:val="563"/>
        </w:trPr>
        <w:tc>
          <w:tcPr>
            <w:tcW w:w="7196" w:type="dxa"/>
            <w:shd w:val="clear" w:color="auto" w:fill="auto"/>
          </w:tcPr>
          <w:p w:rsidR="00D52A39" w:rsidRPr="00C10B45" w:rsidRDefault="00D52A39" w:rsidP="00C10B45">
            <w:pPr>
              <w:pStyle w:val="Normale1"/>
              <w:numPr>
                <w:ilvl w:val="0"/>
                <w:numId w:val="9"/>
              </w:numPr>
              <w:spacing w:line="240" w:lineRule="auto"/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color w:val="auto"/>
                <w:sz w:val="24"/>
                <w:szCs w:val="24"/>
              </w:rPr>
              <w:t xml:space="preserve">Coordinamento e progettazione </w:t>
            </w:r>
          </w:p>
        </w:tc>
        <w:tc>
          <w:tcPr>
            <w:tcW w:w="2693" w:type="dxa"/>
            <w:shd w:val="clear" w:color="auto" w:fill="auto"/>
          </w:tcPr>
          <w:p w:rsidR="00D52A39" w:rsidRPr="00C10B45" w:rsidRDefault="00D52A39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color w:val="auto"/>
                <w:sz w:val="24"/>
                <w:szCs w:val="24"/>
              </w:rPr>
              <w:t>€</w:t>
            </w:r>
          </w:p>
        </w:tc>
      </w:tr>
      <w:tr w:rsidR="001E0ADD" w:rsidRPr="001E0ADD" w:rsidTr="00C10B45">
        <w:trPr>
          <w:trHeight w:val="540"/>
        </w:trPr>
        <w:tc>
          <w:tcPr>
            <w:tcW w:w="7196" w:type="dxa"/>
            <w:shd w:val="clear" w:color="auto" w:fill="auto"/>
          </w:tcPr>
          <w:p w:rsidR="00D52A39" w:rsidRPr="00C10B45" w:rsidRDefault="00D52A39" w:rsidP="00C10B45">
            <w:pPr>
              <w:pStyle w:val="Normale1"/>
              <w:numPr>
                <w:ilvl w:val="0"/>
                <w:numId w:val="9"/>
              </w:numPr>
              <w:spacing w:line="240" w:lineRule="auto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color w:val="auto"/>
                <w:sz w:val="24"/>
                <w:szCs w:val="24"/>
              </w:rPr>
              <w:t>Segreteria e gestione amministrativa</w:t>
            </w:r>
          </w:p>
        </w:tc>
        <w:tc>
          <w:tcPr>
            <w:tcW w:w="2693" w:type="dxa"/>
            <w:shd w:val="clear" w:color="auto" w:fill="auto"/>
          </w:tcPr>
          <w:p w:rsidR="00D52A39" w:rsidRPr="00C10B45" w:rsidRDefault="00D52A39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color w:val="auto"/>
                <w:sz w:val="24"/>
                <w:szCs w:val="24"/>
              </w:rPr>
              <w:t>€</w:t>
            </w:r>
          </w:p>
        </w:tc>
      </w:tr>
      <w:tr w:rsidR="001E0ADD" w:rsidRPr="001E0ADD" w:rsidTr="00C10B45">
        <w:trPr>
          <w:trHeight w:val="840"/>
        </w:trPr>
        <w:tc>
          <w:tcPr>
            <w:tcW w:w="7196" w:type="dxa"/>
            <w:shd w:val="clear" w:color="auto" w:fill="auto"/>
          </w:tcPr>
          <w:p w:rsidR="00D52A39" w:rsidRPr="00C10B45" w:rsidRDefault="00D52A39" w:rsidP="00C10B45">
            <w:pPr>
              <w:pStyle w:val="Normale1"/>
              <w:numPr>
                <w:ilvl w:val="0"/>
                <w:numId w:val="9"/>
              </w:numPr>
              <w:spacing w:line="240" w:lineRule="auto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color w:val="auto"/>
                <w:sz w:val="24"/>
                <w:szCs w:val="24"/>
              </w:rPr>
              <w:t>Attrezzature, materiali, forniture e beni di consumo specifici per il progetto</w:t>
            </w:r>
          </w:p>
        </w:tc>
        <w:tc>
          <w:tcPr>
            <w:tcW w:w="2693" w:type="dxa"/>
            <w:shd w:val="clear" w:color="auto" w:fill="auto"/>
          </w:tcPr>
          <w:p w:rsidR="00D52A39" w:rsidRPr="00C10B45" w:rsidRDefault="00D52A39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color w:val="auto"/>
                <w:sz w:val="24"/>
                <w:szCs w:val="24"/>
              </w:rPr>
              <w:t>€</w:t>
            </w:r>
          </w:p>
        </w:tc>
      </w:tr>
      <w:tr w:rsidR="001E0ADD" w:rsidRPr="001E0ADD" w:rsidTr="00C10B45">
        <w:trPr>
          <w:trHeight w:val="840"/>
        </w:trPr>
        <w:tc>
          <w:tcPr>
            <w:tcW w:w="7196" w:type="dxa"/>
            <w:shd w:val="clear" w:color="auto" w:fill="auto"/>
          </w:tcPr>
          <w:p w:rsidR="00D52A39" w:rsidRPr="00C10B45" w:rsidRDefault="00D52A39" w:rsidP="00C10B45">
            <w:pPr>
              <w:pStyle w:val="Normale1"/>
              <w:numPr>
                <w:ilvl w:val="0"/>
                <w:numId w:val="9"/>
              </w:numPr>
              <w:spacing w:line="240" w:lineRule="auto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color w:val="auto"/>
                <w:sz w:val="24"/>
                <w:szCs w:val="24"/>
              </w:rPr>
              <w:t>Attività progettuali previste dal personale interno ed esterno.</w:t>
            </w:r>
          </w:p>
        </w:tc>
        <w:tc>
          <w:tcPr>
            <w:tcW w:w="2693" w:type="dxa"/>
            <w:shd w:val="clear" w:color="auto" w:fill="auto"/>
          </w:tcPr>
          <w:p w:rsidR="00D52A39" w:rsidRPr="00C10B45" w:rsidRDefault="00D52A39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color w:val="auto"/>
                <w:sz w:val="24"/>
                <w:szCs w:val="24"/>
              </w:rPr>
              <w:t>€</w:t>
            </w:r>
          </w:p>
        </w:tc>
      </w:tr>
      <w:tr w:rsidR="001E0ADD" w:rsidRPr="001E0ADD" w:rsidTr="00C10B45">
        <w:trPr>
          <w:trHeight w:val="765"/>
        </w:trPr>
        <w:tc>
          <w:tcPr>
            <w:tcW w:w="7196" w:type="dxa"/>
            <w:shd w:val="clear" w:color="auto" w:fill="auto"/>
          </w:tcPr>
          <w:p w:rsidR="00D52A39" w:rsidRPr="00C10B45" w:rsidRDefault="00D52A39" w:rsidP="00C10B45">
            <w:pPr>
              <w:pStyle w:val="Normale1"/>
              <w:numPr>
                <w:ilvl w:val="0"/>
                <w:numId w:val="9"/>
              </w:numPr>
              <w:spacing w:line="240" w:lineRule="auto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color w:val="auto"/>
                <w:sz w:val="24"/>
                <w:szCs w:val="24"/>
              </w:rPr>
              <w:t>Monitoraggio e valutazione dei risultati</w:t>
            </w:r>
          </w:p>
          <w:p w:rsidR="00D52A39" w:rsidRPr="00C10B45" w:rsidRDefault="00D52A39" w:rsidP="00C10B45">
            <w:pPr>
              <w:pStyle w:val="Normale1"/>
              <w:spacing w:line="240" w:lineRule="auto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52A39" w:rsidRPr="00C10B45" w:rsidRDefault="00D52A39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color w:val="auto"/>
                <w:sz w:val="24"/>
                <w:szCs w:val="24"/>
              </w:rPr>
              <w:t>€</w:t>
            </w:r>
          </w:p>
        </w:tc>
      </w:tr>
      <w:tr w:rsidR="001E0ADD" w:rsidRPr="001E0ADD" w:rsidTr="00C10B45">
        <w:trPr>
          <w:trHeight w:val="600"/>
        </w:trPr>
        <w:tc>
          <w:tcPr>
            <w:tcW w:w="7196" w:type="dxa"/>
            <w:shd w:val="clear" w:color="auto" w:fill="auto"/>
          </w:tcPr>
          <w:p w:rsidR="00D52A39" w:rsidRPr="00C10B45" w:rsidRDefault="00D52A39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color w:val="auto"/>
                <w:sz w:val="24"/>
                <w:szCs w:val="24"/>
              </w:rPr>
              <w:t>Totale</w:t>
            </w:r>
            <w:bookmarkStart w:id="1" w:name="_GoBack"/>
            <w:bookmarkEnd w:id="1"/>
          </w:p>
          <w:p w:rsidR="00D52A39" w:rsidRPr="00C10B45" w:rsidRDefault="00D52A39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52A39" w:rsidRPr="00C10B45" w:rsidRDefault="00D52A39" w:rsidP="00C10B45">
            <w:pPr>
              <w:pStyle w:val="Normale1"/>
              <w:spacing w:line="240" w:lineRule="auto"/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C10B45">
              <w:rPr>
                <w:rFonts w:ascii="Calibri" w:hAnsi="Calibri" w:cs="Times New Roman"/>
                <w:color w:val="auto"/>
                <w:sz w:val="24"/>
                <w:szCs w:val="24"/>
              </w:rPr>
              <w:t>€</w:t>
            </w:r>
          </w:p>
        </w:tc>
      </w:tr>
    </w:tbl>
    <w:p w:rsidR="003B39CD" w:rsidRPr="00C10B45" w:rsidRDefault="003B39CD">
      <w:pPr>
        <w:pStyle w:val="Normale1"/>
        <w:tabs>
          <w:tab w:val="center" w:pos="7380"/>
        </w:tabs>
        <w:rPr>
          <w:rFonts w:ascii="Calibri" w:hAnsi="Calibri"/>
          <w:color w:val="auto"/>
          <w:sz w:val="24"/>
          <w:szCs w:val="24"/>
        </w:rPr>
      </w:pPr>
    </w:p>
    <w:p w:rsidR="003B39CD" w:rsidRPr="00C10B45" w:rsidRDefault="000D4FDA">
      <w:pPr>
        <w:pStyle w:val="Normale1"/>
        <w:tabs>
          <w:tab w:val="center" w:pos="7380"/>
        </w:tabs>
        <w:rPr>
          <w:rFonts w:ascii="Calibri" w:hAnsi="Calibri" w:cs="Times New Roman"/>
          <w:color w:val="auto"/>
          <w:sz w:val="24"/>
          <w:szCs w:val="24"/>
        </w:rPr>
      </w:pPr>
      <w:r w:rsidRPr="00C10B45">
        <w:rPr>
          <w:rFonts w:ascii="Calibri" w:hAnsi="Calibri" w:cs="Times New Roman"/>
          <w:b/>
          <w:i/>
          <w:color w:val="auto"/>
          <w:sz w:val="24"/>
          <w:szCs w:val="24"/>
        </w:rPr>
        <w:t>D</w:t>
      </w:r>
      <w:r w:rsidR="00384BE6" w:rsidRPr="00C10B45">
        <w:rPr>
          <w:rFonts w:ascii="Calibri" w:hAnsi="Calibri" w:cs="Times New Roman"/>
          <w:b/>
          <w:i/>
          <w:color w:val="auto"/>
          <w:sz w:val="24"/>
          <w:szCs w:val="24"/>
        </w:rPr>
        <w:t>ata</w:t>
      </w:r>
      <w:r w:rsidRPr="00C10B45">
        <w:rPr>
          <w:rFonts w:ascii="Calibri" w:hAnsi="Calibri" w:cs="Times New Roman"/>
          <w:b/>
          <w:i/>
          <w:color w:val="auto"/>
          <w:sz w:val="24"/>
          <w:szCs w:val="24"/>
        </w:rPr>
        <w:t>, luogo</w:t>
      </w:r>
      <w:r w:rsidR="00AF1FE5" w:rsidRPr="00C10B45">
        <w:rPr>
          <w:rFonts w:ascii="Calibri" w:hAnsi="Calibri" w:cs="Times New Roman"/>
          <w:b/>
          <w:color w:val="auto"/>
          <w:sz w:val="24"/>
          <w:szCs w:val="24"/>
        </w:rPr>
        <w:tab/>
      </w:r>
      <w:r w:rsidR="00384BE6" w:rsidRPr="00C10B45">
        <w:rPr>
          <w:rFonts w:ascii="Calibri" w:hAnsi="Calibri" w:cs="Times New Roman"/>
          <w:b/>
          <w:color w:val="auto"/>
          <w:sz w:val="24"/>
          <w:szCs w:val="24"/>
        </w:rPr>
        <w:t>Il Dirigente Scolastico</w:t>
      </w:r>
    </w:p>
    <w:p w:rsidR="000D4FDA" w:rsidRPr="00C10B45" w:rsidRDefault="00AF1FE5">
      <w:pPr>
        <w:pStyle w:val="Normale1"/>
        <w:tabs>
          <w:tab w:val="center" w:pos="7380"/>
        </w:tabs>
        <w:rPr>
          <w:rFonts w:ascii="Calibri" w:hAnsi="Calibri" w:cs="Times New Roman"/>
          <w:color w:val="auto"/>
          <w:sz w:val="18"/>
          <w:szCs w:val="18"/>
        </w:rPr>
      </w:pPr>
      <w:r w:rsidRPr="00C10B45">
        <w:rPr>
          <w:rFonts w:ascii="Calibri" w:hAnsi="Calibri" w:cs="Times New Roman"/>
          <w:b/>
          <w:color w:val="auto"/>
          <w:sz w:val="24"/>
          <w:szCs w:val="24"/>
        </w:rPr>
        <w:tab/>
      </w:r>
      <w:r w:rsidR="00384BE6" w:rsidRPr="00C10B45">
        <w:rPr>
          <w:rFonts w:ascii="Calibri" w:hAnsi="Calibri" w:cs="Times New Roman"/>
          <w:b/>
          <w:color w:val="auto"/>
          <w:sz w:val="18"/>
          <w:szCs w:val="18"/>
        </w:rPr>
        <w:t xml:space="preserve"> </w:t>
      </w:r>
      <w:r w:rsidR="000D4FDA" w:rsidRPr="00C10B45">
        <w:rPr>
          <w:rFonts w:ascii="Calibri" w:hAnsi="Calibri" w:cs="Times New Roman"/>
          <w:color w:val="auto"/>
          <w:sz w:val="18"/>
          <w:szCs w:val="18"/>
        </w:rPr>
        <w:t xml:space="preserve">(si prega di apporre la firma digitale) </w:t>
      </w:r>
      <w:r w:rsidR="00384BE6" w:rsidRPr="00C10B45">
        <w:rPr>
          <w:rFonts w:ascii="Calibri" w:hAnsi="Calibri" w:cs="Times New Roman"/>
          <w:color w:val="auto"/>
          <w:sz w:val="18"/>
          <w:szCs w:val="18"/>
        </w:rPr>
        <w:t xml:space="preserve"> </w:t>
      </w:r>
    </w:p>
    <w:p w:rsidR="000D4FDA" w:rsidRPr="00C10B45" w:rsidRDefault="000D4FDA">
      <w:pPr>
        <w:pStyle w:val="Normale1"/>
        <w:tabs>
          <w:tab w:val="center" w:pos="7380"/>
        </w:tabs>
        <w:rPr>
          <w:rFonts w:ascii="Calibri" w:hAnsi="Calibri" w:cs="Times New Roman"/>
          <w:b/>
          <w:color w:val="auto"/>
          <w:sz w:val="18"/>
          <w:szCs w:val="18"/>
        </w:rPr>
      </w:pPr>
    </w:p>
    <w:p w:rsidR="003B39CD" w:rsidRPr="00C10B45" w:rsidRDefault="000D4FDA">
      <w:pPr>
        <w:pStyle w:val="Normale1"/>
        <w:tabs>
          <w:tab w:val="center" w:pos="7380"/>
        </w:tabs>
        <w:rPr>
          <w:rFonts w:ascii="Calibri" w:hAnsi="Calibri" w:cs="Times New Roman"/>
          <w:color w:val="auto"/>
          <w:sz w:val="24"/>
          <w:szCs w:val="24"/>
        </w:rPr>
      </w:pPr>
      <w:r w:rsidRPr="00C10B45">
        <w:rPr>
          <w:rFonts w:ascii="Calibri" w:hAnsi="Calibri" w:cs="Times New Roman"/>
          <w:b/>
          <w:color w:val="auto"/>
          <w:sz w:val="18"/>
          <w:szCs w:val="18"/>
        </w:rPr>
        <w:t xml:space="preserve"> </w:t>
      </w:r>
      <w:r w:rsidR="00384BE6" w:rsidRPr="00C10B45">
        <w:rPr>
          <w:rFonts w:ascii="Calibri" w:hAnsi="Calibri" w:cs="Times New Roman"/>
          <w:b/>
          <w:color w:val="auto"/>
          <w:sz w:val="18"/>
          <w:szCs w:val="18"/>
        </w:rPr>
        <w:t xml:space="preserve">  </w:t>
      </w:r>
      <w:r w:rsidR="00384BE6" w:rsidRPr="00C10B45">
        <w:rPr>
          <w:rFonts w:ascii="Calibri" w:hAnsi="Calibri" w:cs="Times New Roman"/>
          <w:b/>
          <w:color w:val="auto"/>
          <w:sz w:val="24"/>
          <w:szCs w:val="24"/>
        </w:rPr>
        <w:tab/>
        <w:t>____________________________</w:t>
      </w:r>
    </w:p>
    <w:sectPr w:rsidR="003B39CD" w:rsidRPr="00C10B45" w:rsidSect="003B39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981" w:rsidRDefault="00C33981" w:rsidP="003B39CD">
      <w:pPr>
        <w:spacing w:line="240" w:lineRule="auto"/>
      </w:pPr>
      <w:r>
        <w:separator/>
      </w:r>
    </w:p>
  </w:endnote>
  <w:endnote w:type="continuationSeparator" w:id="0">
    <w:p w:rsidR="00C33981" w:rsidRDefault="00C33981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D91" w:rsidRDefault="00044D9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Pr="00044D91" w:rsidRDefault="00EA4E85" w:rsidP="00EA4E85">
    <w:pPr>
      <w:pStyle w:val="Pidipagina"/>
      <w:rPr>
        <w:color w:val="auto"/>
        <w:sz w:val="20"/>
      </w:rPr>
    </w:pPr>
    <w:r w:rsidRPr="00044D91">
      <w:rPr>
        <w:color w:val="auto"/>
        <w:sz w:val="20"/>
      </w:rPr>
      <w:t>201906101220_PN1819_A3.1 _Scheda progetto_ Scuole polo Inclusione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D91" w:rsidRDefault="00044D9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981" w:rsidRDefault="00C33981" w:rsidP="003B39CD">
      <w:pPr>
        <w:spacing w:line="240" w:lineRule="auto"/>
      </w:pPr>
      <w:r>
        <w:separator/>
      </w:r>
    </w:p>
  </w:footnote>
  <w:footnote w:type="continuationSeparator" w:id="0">
    <w:p w:rsidR="00C33981" w:rsidRDefault="00C33981" w:rsidP="003B39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D91" w:rsidRDefault="00044D9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D91" w:rsidRDefault="00044D9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D91" w:rsidRDefault="00044D9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6A66"/>
    <w:multiLevelType w:val="hybridMultilevel"/>
    <w:tmpl w:val="45ECF0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91BB1"/>
    <w:multiLevelType w:val="hybridMultilevel"/>
    <w:tmpl w:val="39A01D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6C26A8"/>
    <w:multiLevelType w:val="hybridMultilevel"/>
    <w:tmpl w:val="45ECF0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D5F87"/>
    <w:multiLevelType w:val="multilevel"/>
    <w:tmpl w:val="2F3EB2F6"/>
    <w:lvl w:ilvl="0">
      <w:start w:val="3"/>
      <w:numFmt w:val="bullet"/>
      <w:lvlText w:val="-"/>
      <w:lvlJc w:val="left"/>
      <w:pPr>
        <w:ind w:left="420" w:firstLine="4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3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4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6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7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9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10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12000"/>
      </w:pPr>
      <w:rPr>
        <w:rFonts w:ascii="Arial" w:eastAsia="Arial" w:hAnsi="Arial" w:cs="Arial"/>
      </w:rPr>
    </w:lvl>
  </w:abstractNum>
  <w:abstractNum w:abstractNumId="4">
    <w:nsid w:val="4ADC2BA4"/>
    <w:multiLevelType w:val="hybridMultilevel"/>
    <w:tmpl w:val="62306316"/>
    <w:lvl w:ilvl="0" w:tplc="D0C6EE1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CE2862"/>
    <w:multiLevelType w:val="hybridMultilevel"/>
    <w:tmpl w:val="F6281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916EB6"/>
    <w:multiLevelType w:val="hybridMultilevel"/>
    <w:tmpl w:val="1F08DB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470982"/>
    <w:multiLevelType w:val="hybridMultilevel"/>
    <w:tmpl w:val="F29CEF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CD"/>
    <w:rsid w:val="000226AA"/>
    <w:rsid w:val="00044D91"/>
    <w:rsid w:val="0005534C"/>
    <w:rsid w:val="00062249"/>
    <w:rsid w:val="000930D8"/>
    <w:rsid w:val="000957E5"/>
    <w:rsid w:val="00097F7E"/>
    <w:rsid w:val="000C4A34"/>
    <w:rsid w:val="000D4FDA"/>
    <w:rsid w:val="00120BCD"/>
    <w:rsid w:val="00120F99"/>
    <w:rsid w:val="00160926"/>
    <w:rsid w:val="001B04B3"/>
    <w:rsid w:val="001E0ADD"/>
    <w:rsid w:val="00246140"/>
    <w:rsid w:val="00251AB8"/>
    <w:rsid w:val="0027526F"/>
    <w:rsid w:val="00285480"/>
    <w:rsid w:val="00297445"/>
    <w:rsid w:val="002B394B"/>
    <w:rsid w:val="002F60F7"/>
    <w:rsid w:val="0030028C"/>
    <w:rsid w:val="00305CE9"/>
    <w:rsid w:val="00321ECB"/>
    <w:rsid w:val="003265E7"/>
    <w:rsid w:val="0034499F"/>
    <w:rsid w:val="0034744B"/>
    <w:rsid w:val="00347E32"/>
    <w:rsid w:val="003705CF"/>
    <w:rsid w:val="00384BE6"/>
    <w:rsid w:val="0039203D"/>
    <w:rsid w:val="0039627D"/>
    <w:rsid w:val="003A7FC6"/>
    <w:rsid w:val="003B1145"/>
    <w:rsid w:val="003B39CD"/>
    <w:rsid w:val="003C3775"/>
    <w:rsid w:val="00423338"/>
    <w:rsid w:val="00444ECC"/>
    <w:rsid w:val="00446D53"/>
    <w:rsid w:val="00466673"/>
    <w:rsid w:val="00476043"/>
    <w:rsid w:val="00483A7A"/>
    <w:rsid w:val="00493A98"/>
    <w:rsid w:val="004A49B2"/>
    <w:rsid w:val="004A5AD1"/>
    <w:rsid w:val="004C5C40"/>
    <w:rsid w:val="004D6B34"/>
    <w:rsid w:val="004F6ED0"/>
    <w:rsid w:val="0050472B"/>
    <w:rsid w:val="00527E22"/>
    <w:rsid w:val="005316C2"/>
    <w:rsid w:val="0058367E"/>
    <w:rsid w:val="005D3A69"/>
    <w:rsid w:val="005E51DC"/>
    <w:rsid w:val="005F4D4A"/>
    <w:rsid w:val="00621C1E"/>
    <w:rsid w:val="00627A09"/>
    <w:rsid w:val="006358FB"/>
    <w:rsid w:val="006A2020"/>
    <w:rsid w:val="006C1032"/>
    <w:rsid w:val="006C26C2"/>
    <w:rsid w:val="006E65F4"/>
    <w:rsid w:val="00722B9F"/>
    <w:rsid w:val="00760D86"/>
    <w:rsid w:val="00775615"/>
    <w:rsid w:val="0078309C"/>
    <w:rsid w:val="007B2029"/>
    <w:rsid w:val="007B40A8"/>
    <w:rsid w:val="007B7488"/>
    <w:rsid w:val="007E0149"/>
    <w:rsid w:val="00806941"/>
    <w:rsid w:val="00826382"/>
    <w:rsid w:val="008343ED"/>
    <w:rsid w:val="00850639"/>
    <w:rsid w:val="00862C3D"/>
    <w:rsid w:val="00892EBE"/>
    <w:rsid w:val="008D51CF"/>
    <w:rsid w:val="00903260"/>
    <w:rsid w:val="00912F4B"/>
    <w:rsid w:val="009206FB"/>
    <w:rsid w:val="00954C38"/>
    <w:rsid w:val="00980830"/>
    <w:rsid w:val="009A0E70"/>
    <w:rsid w:val="009B0F6C"/>
    <w:rsid w:val="009D4A88"/>
    <w:rsid w:val="009E75E4"/>
    <w:rsid w:val="00A236C5"/>
    <w:rsid w:val="00A27DCB"/>
    <w:rsid w:val="00A51C45"/>
    <w:rsid w:val="00A903BC"/>
    <w:rsid w:val="00A951EF"/>
    <w:rsid w:val="00AF1FE5"/>
    <w:rsid w:val="00B01A88"/>
    <w:rsid w:val="00B14D7D"/>
    <w:rsid w:val="00B22255"/>
    <w:rsid w:val="00B34CD6"/>
    <w:rsid w:val="00B53DD2"/>
    <w:rsid w:val="00B666E0"/>
    <w:rsid w:val="00B97138"/>
    <w:rsid w:val="00BA3F5B"/>
    <w:rsid w:val="00BB0383"/>
    <w:rsid w:val="00BB4EEB"/>
    <w:rsid w:val="00BE7E32"/>
    <w:rsid w:val="00C10B45"/>
    <w:rsid w:val="00C33981"/>
    <w:rsid w:val="00C56165"/>
    <w:rsid w:val="00C67618"/>
    <w:rsid w:val="00C73A59"/>
    <w:rsid w:val="00CA656F"/>
    <w:rsid w:val="00CB11E5"/>
    <w:rsid w:val="00CC12F5"/>
    <w:rsid w:val="00D0001E"/>
    <w:rsid w:val="00D14ED1"/>
    <w:rsid w:val="00D15B45"/>
    <w:rsid w:val="00D421F7"/>
    <w:rsid w:val="00D52A39"/>
    <w:rsid w:val="00D72C44"/>
    <w:rsid w:val="00DB0ECB"/>
    <w:rsid w:val="00DE4751"/>
    <w:rsid w:val="00E24D87"/>
    <w:rsid w:val="00E2703F"/>
    <w:rsid w:val="00E34E7A"/>
    <w:rsid w:val="00E812B5"/>
    <w:rsid w:val="00E848FC"/>
    <w:rsid w:val="00EA4E85"/>
    <w:rsid w:val="00EB1F43"/>
    <w:rsid w:val="00ED54D3"/>
    <w:rsid w:val="00EE1BAD"/>
    <w:rsid w:val="00EE7BE2"/>
    <w:rsid w:val="00F1390E"/>
    <w:rsid w:val="00F61F9F"/>
    <w:rsid w:val="00F709E5"/>
    <w:rsid w:val="00FA2AB8"/>
    <w:rsid w:val="00FB364B"/>
    <w:rsid w:val="00FC4A80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pacing w:line="276" w:lineRule="auto"/>
    </w:pPr>
    <w:rPr>
      <w:color w:val="000000"/>
      <w:sz w:val="22"/>
    </w:rPr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  <w:pPr>
      <w:widowControl w:val="0"/>
      <w:spacing w:line="276" w:lineRule="auto"/>
    </w:pPr>
    <w:rPr>
      <w:color w:val="000000"/>
      <w:sz w:val="22"/>
    </w:rPr>
  </w:style>
  <w:style w:type="table" w:customStyle="1" w:styleId="TableNormal">
    <w:name w:val="Table Normal"/>
    <w:rsid w:val="003B39CD"/>
    <w:pPr>
      <w:widowControl w:val="0"/>
      <w:spacing w:line="276" w:lineRule="auto"/>
    </w:pPr>
    <w:rPr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618"/>
  </w:style>
  <w:style w:type="paragraph" w:styleId="Pidipagina">
    <w:name w:val="footer"/>
    <w:basedOn w:val="Normale"/>
    <w:link w:val="Pidipagina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618"/>
  </w:style>
  <w:style w:type="character" w:styleId="Collegamentoipertestuale">
    <w:name w:val="Hyperlink"/>
    <w:uiPriority w:val="99"/>
    <w:rsid w:val="00760D86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9B0F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rsid w:val="001E0ADD"/>
    <w:pPr>
      <w:widowControl/>
      <w:spacing w:line="240" w:lineRule="auto"/>
      <w:ind w:left="851" w:hanging="851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1E0ADD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1E0A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pacing w:line="276" w:lineRule="auto"/>
    </w:pPr>
    <w:rPr>
      <w:color w:val="000000"/>
      <w:sz w:val="22"/>
    </w:rPr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  <w:pPr>
      <w:widowControl w:val="0"/>
      <w:spacing w:line="276" w:lineRule="auto"/>
    </w:pPr>
    <w:rPr>
      <w:color w:val="000000"/>
      <w:sz w:val="22"/>
    </w:rPr>
  </w:style>
  <w:style w:type="table" w:customStyle="1" w:styleId="TableNormal">
    <w:name w:val="Table Normal"/>
    <w:rsid w:val="003B39CD"/>
    <w:pPr>
      <w:widowControl w:val="0"/>
      <w:spacing w:line="276" w:lineRule="auto"/>
    </w:pPr>
    <w:rPr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618"/>
  </w:style>
  <w:style w:type="paragraph" w:styleId="Pidipagina">
    <w:name w:val="footer"/>
    <w:basedOn w:val="Normale"/>
    <w:link w:val="Pidipagina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618"/>
  </w:style>
  <w:style w:type="character" w:styleId="Collegamentoipertestuale">
    <w:name w:val="Hyperlink"/>
    <w:uiPriority w:val="99"/>
    <w:rsid w:val="00760D86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9B0F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rsid w:val="001E0ADD"/>
    <w:pPr>
      <w:widowControl/>
      <w:spacing w:line="240" w:lineRule="auto"/>
      <w:ind w:left="851" w:hanging="851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1E0ADD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1E0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rma@postacert.istruzione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18F8BC-732E-4AA9-86AD-60F800F5F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2183</Characters>
  <Application>Microsoft Office Word</Application>
  <DocSecurity>4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>M.I.U.R.</Company>
  <LinksUpToDate>false</LinksUpToDate>
  <CharactersWithSpaces>2560</CharactersWithSpaces>
  <SharedDoc>false</SharedDoc>
  <HLinks>
    <vt:vector size="6" baseType="variant"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ulix</dc:creator>
  <cp:lastModifiedBy>Administrator</cp:lastModifiedBy>
  <cp:revision>2</cp:revision>
  <cp:lastPrinted>2019-04-16T12:58:00Z</cp:lastPrinted>
  <dcterms:created xsi:type="dcterms:W3CDTF">2019-06-11T08:12:00Z</dcterms:created>
  <dcterms:modified xsi:type="dcterms:W3CDTF">2019-06-11T08:12:00Z</dcterms:modified>
</cp:coreProperties>
</file>